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D057E" w14:textId="55B84384" w:rsidR="00A37662" w:rsidRDefault="00591C10">
      <w:r w:rsidRPr="002D7363">
        <w:rPr>
          <w:noProof/>
          <w:lang w:eastAsia="it-IT"/>
        </w:rPr>
        <w:drawing>
          <wp:anchor distT="0" distB="0" distL="114300" distR="114300" simplePos="0" relativeHeight="251666436" behindDoc="0" locked="0" layoutInCell="1" allowOverlap="1" wp14:anchorId="2C8572D4" wp14:editId="5552961B">
            <wp:simplePos x="0" y="0"/>
            <wp:positionH relativeFrom="column">
              <wp:posOffset>5166656</wp:posOffset>
            </wp:positionH>
            <wp:positionV relativeFrom="paragraph">
              <wp:posOffset>-623570</wp:posOffset>
            </wp:positionV>
            <wp:extent cx="1403350" cy="313121"/>
            <wp:effectExtent l="0" t="0" r="6350" b="0"/>
            <wp:wrapNone/>
            <wp:docPr id="33" name="Immagine 33" descr="C:\Users\a04185\Desktop\logo FVG 10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a04185\Desktop\logo FVG 102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350" cy="31312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4388" behindDoc="0" locked="0" layoutInCell="1" allowOverlap="1" wp14:anchorId="5AA8743E" wp14:editId="1A35FF57">
            <wp:simplePos x="0" y="0"/>
            <wp:positionH relativeFrom="column">
              <wp:posOffset>4639729</wp:posOffset>
            </wp:positionH>
            <wp:positionV relativeFrom="paragraph">
              <wp:posOffset>-643890</wp:posOffset>
            </wp:positionV>
            <wp:extent cx="334800" cy="338400"/>
            <wp:effectExtent l="0" t="0" r="8255" b="5080"/>
            <wp:wrapNone/>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4800" cy="338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0292" behindDoc="0" locked="0" layoutInCell="1" allowOverlap="1" wp14:anchorId="0A5F3144" wp14:editId="19030BE7">
            <wp:simplePos x="0" y="0"/>
            <wp:positionH relativeFrom="column">
              <wp:posOffset>2715260</wp:posOffset>
            </wp:positionH>
            <wp:positionV relativeFrom="paragraph">
              <wp:posOffset>-803910</wp:posOffset>
            </wp:positionV>
            <wp:extent cx="1223645" cy="496570"/>
            <wp:effectExtent l="0" t="0" r="0" b="0"/>
            <wp:wrapNone/>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MODER RUMEN.png"/>
                    <pic:cNvPicPr/>
                  </pic:nvPicPr>
                  <pic:blipFill rotWithShape="1">
                    <a:blip r:embed="rId13" cstate="print">
                      <a:extLst>
                        <a:ext uri="{28A0092B-C50C-407E-A947-70E740481C1C}">
                          <a14:useLocalDpi xmlns:a14="http://schemas.microsoft.com/office/drawing/2010/main" val="0"/>
                        </a:ext>
                      </a:extLst>
                    </a:blip>
                    <a:srcRect l="6800" t="32266" r="15600" b="36267"/>
                    <a:stretch/>
                  </pic:blipFill>
                  <pic:spPr bwMode="auto">
                    <a:xfrm>
                      <a:off x="0" y="0"/>
                      <a:ext cx="1223645" cy="4965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s">
            <w:drawing>
              <wp:anchor distT="0" distB="0" distL="114300" distR="114300" simplePos="0" relativeHeight="251658240" behindDoc="0" locked="0" layoutInCell="1" allowOverlap="1" wp14:anchorId="356749AD" wp14:editId="24A628E8">
                <wp:simplePos x="0" y="0"/>
                <wp:positionH relativeFrom="column">
                  <wp:posOffset>-720090</wp:posOffset>
                </wp:positionH>
                <wp:positionV relativeFrom="paragraph">
                  <wp:posOffset>-1444625</wp:posOffset>
                </wp:positionV>
                <wp:extent cx="7564120" cy="10791825"/>
                <wp:effectExtent l="0" t="0" r="17780" b="28575"/>
                <wp:wrapNone/>
                <wp:docPr id="1584548465" name="Rettangolo 1584548465"/>
                <wp:cNvGraphicFramePr/>
                <a:graphic xmlns:a="http://schemas.openxmlformats.org/drawingml/2006/main">
                  <a:graphicData uri="http://schemas.microsoft.com/office/word/2010/wordprocessingShape">
                    <wps:wsp>
                      <wps:cNvSpPr/>
                      <wps:spPr>
                        <a:xfrm>
                          <a:off x="0" y="0"/>
                          <a:ext cx="7564120" cy="10791825"/>
                        </a:xfrm>
                        <a:prstGeom prst="rect">
                          <a:avLst/>
                        </a:prstGeom>
                        <a:solidFill>
                          <a:schemeClr val="bg1">
                            <a:lumMod val="95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956666" id="Rettangolo 1584548465" o:spid="_x0000_s1026" style="position:absolute;margin-left:-56.7pt;margin-top:-113.75pt;width:595.6pt;height:849.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" fillcolor="#f2f2f2 [3052]" strokecolor="#040813 [484]" strokeweight="1pt"/>
            </w:pict>
          </mc:Fallback>
        </mc:AlternateContent>
      </w:r>
      <w:del w:id="0" w:author="Kosic Erika" w:date="2025-08-07T14:03:00Z">
        <w:r w:rsidR="00A04CE0" w:rsidRPr="00B53860" w:rsidDel="002118F1">
          <w:rPr>
            <w:noProof/>
            <w:lang w:eastAsia="it-IT"/>
          </w:rPr>
          <w:drawing>
            <wp:anchor distT="0" distB="0" distL="114300" distR="114300" simplePos="0" relativeHeight="251662340" behindDoc="0" locked="0" layoutInCell="1" allowOverlap="1" wp14:anchorId="0CE6274E" wp14:editId="062E8DE9">
              <wp:simplePos x="0" y="0"/>
              <wp:positionH relativeFrom="column">
                <wp:posOffset>4010660</wp:posOffset>
              </wp:positionH>
              <wp:positionV relativeFrom="paragraph">
                <wp:posOffset>-779780</wp:posOffset>
              </wp:positionV>
              <wp:extent cx="511200" cy="514800"/>
              <wp:effectExtent l="0" t="0" r="3175" b="0"/>
              <wp:wrapNone/>
              <wp:docPr id="31" name="Immagine 31" descr="C:\Users\a04185\Desktop\Logo Youth4Cooperation senza s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04185\Desktop\Logo Youth4Cooperation senza sfondo.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1200" cy="514800"/>
                      </a:xfrm>
                      <a:prstGeom prst="rect">
                        <a:avLst/>
                      </a:prstGeom>
                      <a:noFill/>
                      <a:ln>
                        <a:noFill/>
                      </a:ln>
                    </pic:spPr>
                  </pic:pic>
                </a:graphicData>
              </a:graphic>
              <wp14:sizeRelH relativeFrom="margin">
                <wp14:pctWidth>0</wp14:pctWidth>
              </wp14:sizeRelH>
              <wp14:sizeRelV relativeFrom="margin">
                <wp14:pctHeight>0</wp14:pctHeight>
              </wp14:sizeRelV>
            </wp:anchor>
          </w:drawing>
        </w:r>
      </w:del>
      <w:r w:rsidR="00324BFA" w:rsidRPr="00A37662">
        <w:rPr>
          <w:noProof/>
          <w:lang w:eastAsia="it-IT"/>
        </w:rPr>
        <w:drawing>
          <wp:anchor distT="0" distB="0" distL="114300" distR="114300" simplePos="0" relativeHeight="251658242" behindDoc="0" locked="0" layoutInCell="1" allowOverlap="1" wp14:anchorId="5AF3693F" wp14:editId="3FFD9E7C">
            <wp:simplePos x="0" y="0"/>
            <wp:positionH relativeFrom="margin">
              <wp:posOffset>-450215</wp:posOffset>
            </wp:positionH>
            <wp:positionV relativeFrom="paragraph">
              <wp:posOffset>-786130</wp:posOffset>
            </wp:positionV>
            <wp:extent cx="2984400" cy="478800"/>
            <wp:effectExtent l="0" t="0" r="0" b="0"/>
            <wp:wrapNone/>
            <wp:docPr id="1491360603" name="Immagine 1491360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60603" name="Immagine 1"/>
                    <pic:cNvPicPr/>
                  </pic:nvPicPr>
                  <pic:blipFill rotWithShape="1">
                    <a:blip r:embed="rId15" cstate="print">
                      <a:extLst>
                        <a:ext uri="{28A0092B-C50C-407E-A947-70E740481C1C}">
                          <a14:useLocalDpi xmlns:a14="http://schemas.microsoft.com/office/drawing/2010/main" val="0"/>
                        </a:ext>
                      </a:extLst>
                    </a:blip>
                    <a:srcRect r="51202" b="2703"/>
                    <a:stretch/>
                  </pic:blipFill>
                  <pic:spPr bwMode="auto">
                    <a:xfrm>
                      <a:off x="0" y="0"/>
                      <a:ext cx="2984400" cy="478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4DD437A" w14:textId="76BCC5FD" w:rsidR="00F04F4D" w:rsidRPr="00F04F4D" w:rsidRDefault="006F6513" w:rsidP="00F04F4D">
      <w:r>
        <w:rPr>
          <w:noProof/>
          <w:lang w:eastAsia="it-IT"/>
        </w:rPr>
        <mc:AlternateContent>
          <mc:Choice Requires="wps">
            <w:drawing>
              <wp:anchor distT="0" distB="0" distL="114300" distR="114300" simplePos="0" relativeHeight="251658241" behindDoc="0" locked="0" layoutInCell="1" allowOverlap="1" wp14:anchorId="279A0222" wp14:editId="44F00D51">
                <wp:simplePos x="0" y="0"/>
                <wp:positionH relativeFrom="margin">
                  <wp:align>right</wp:align>
                </wp:positionH>
                <wp:positionV relativeFrom="paragraph">
                  <wp:posOffset>464337</wp:posOffset>
                </wp:positionV>
                <wp:extent cx="6120130" cy="3032567"/>
                <wp:effectExtent l="0" t="0" r="0" b="0"/>
                <wp:wrapNone/>
                <wp:docPr id="754220734" name="Casella di testo 754220734"/>
                <wp:cNvGraphicFramePr/>
                <a:graphic xmlns:a="http://schemas.openxmlformats.org/drawingml/2006/main">
                  <a:graphicData uri="http://schemas.microsoft.com/office/word/2010/wordprocessingShape">
                    <wps:wsp>
                      <wps:cNvSpPr txBox="1"/>
                      <wps:spPr>
                        <a:xfrm>
                          <a:off x="0" y="0"/>
                          <a:ext cx="6120130" cy="3032567"/>
                        </a:xfrm>
                        <a:prstGeom prst="rect">
                          <a:avLst/>
                        </a:prstGeom>
                        <a:noFill/>
                        <a:ln w="6350">
                          <a:noFill/>
                        </a:ln>
                      </wps:spPr>
                      <wps:txbx>
                        <w:txbxContent>
                          <w:p w14:paraId="28B46E10" w14:textId="786F4631" w:rsidR="00D74B24" w:rsidRPr="005B71BE" w:rsidRDefault="00D74B24" w:rsidP="009816E1">
                            <w:pPr>
                              <w:pStyle w:val="Titolo"/>
                              <w:jc w:val="both"/>
                              <w:rPr>
                                <w:iCs/>
                                <w:lang w:val="en-GB"/>
                              </w:rPr>
                            </w:pPr>
                            <w:r w:rsidRPr="005B71BE">
                              <w:rPr>
                                <w:iCs/>
                                <w:lang w:val="en-GB"/>
                              </w:rPr>
                              <w:t>S</w:t>
                            </w:r>
                            <w:r w:rsidR="00992EBB">
                              <w:rPr>
                                <w:iCs/>
                                <w:lang w:val="en-GB"/>
                              </w:rPr>
                              <w:t>tudents</w:t>
                            </w:r>
                            <w:r w:rsidRPr="005B71BE">
                              <w:rPr>
                                <w:iCs/>
                                <w:lang w:val="en-GB"/>
                              </w:rPr>
                              <w:t>4C</w:t>
                            </w:r>
                            <w:r w:rsidR="00992EBB">
                              <w:rPr>
                                <w:iCs/>
                                <w:lang w:val="en-GB"/>
                              </w:rPr>
                              <w:t>ooperation</w:t>
                            </w:r>
                          </w:p>
                          <w:p w14:paraId="3311BF0F" w14:textId="69B6190A" w:rsidR="00D74B24" w:rsidRPr="00EA1767" w:rsidRDefault="00D74B24" w:rsidP="00D74B24">
                            <w:pPr>
                              <w:rPr>
                                <w:b/>
                                <w:i/>
                                <w:color w:val="1E3C87" w:themeColor="accent1"/>
                                <w:sz w:val="44"/>
                                <w:szCs w:val="44"/>
                                <w:lang w:val="sl-SI"/>
                              </w:rPr>
                            </w:pPr>
                            <w:r w:rsidRPr="00EA1767">
                              <w:rPr>
                                <w:b/>
                                <w:i/>
                                <w:color w:val="1E3C87" w:themeColor="accent1"/>
                                <w:sz w:val="44"/>
                                <w:szCs w:val="44"/>
                                <w:lang w:val="sl-SI"/>
                              </w:rPr>
                              <w:t>Srednješolsko Interreg tekmovanje</w:t>
                            </w:r>
                          </w:p>
                          <w:p w14:paraId="20EEAD2F" w14:textId="6CBD6740" w:rsidR="00D74B24" w:rsidRPr="00EA1767" w:rsidRDefault="00EA329F" w:rsidP="009816E1">
                            <w:pPr>
                              <w:pStyle w:val="Titolo"/>
                              <w:jc w:val="both"/>
                              <w:rPr>
                                <w:iCs/>
                                <w:sz w:val="44"/>
                                <w:szCs w:val="44"/>
                                <w:lang w:val="sl-SI"/>
                              </w:rPr>
                            </w:pPr>
                            <w:r>
                              <w:rPr>
                                <w:iCs/>
                                <w:sz w:val="44"/>
                                <w:szCs w:val="44"/>
                                <w:lang w:val="sl-SI"/>
                              </w:rPr>
                              <w:t>2. izvedba</w:t>
                            </w:r>
                            <w:bookmarkStart w:id="1" w:name="_GoBack"/>
                            <w:bookmarkEnd w:id="1"/>
                          </w:p>
                          <w:p w14:paraId="0946A4F5" w14:textId="77777777" w:rsidR="005B71BE" w:rsidRPr="00EA1767" w:rsidRDefault="005B71BE" w:rsidP="005B71BE">
                            <w:pPr>
                              <w:rPr>
                                <w:lang w:val="sl-SI"/>
                              </w:rPr>
                            </w:pPr>
                          </w:p>
                          <w:p w14:paraId="46F0D3B8" w14:textId="05546394" w:rsidR="00F04F4D" w:rsidRPr="00EA1767" w:rsidRDefault="00F32AEC" w:rsidP="009816E1">
                            <w:pPr>
                              <w:pStyle w:val="Titolo"/>
                              <w:jc w:val="both"/>
                              <w:rPr>
                                <w:sz w:val="44"/>
                                <w:szCs w:val="44"/>
                                <w:lang w:val="sl-SI"/>
                              </w:rPr>
                            </w:pPr>
                            <w:r w:rsidRPr="00EA1767">
                              <w:rPr>
                                <w:iCs/>
                                <w:sz w:val="44"/>
                                <w:szCs w:val="44"/>
                                <w:lang w:val="sl-SI"/>
                              </w:rPr>
                              <w:t>P</w:t>
                            </w:r>
                            <w:r>
                              <w:rPr>
                                <w:iCs/>
                                <w:sz w:val="44"/>
                                <w:szCs w:val="44"/>
                                <w:lang w:val="sl-SI"/>
                              </w:rPr>
                              <w:t>RILOGA</w:t>
                            </w:r>
                            <w:r w:rsidRPr="00EA1767">
                              <w:rPr>
                                <w:iCs/>
                                <w:sz w:val="44"/>
                                <w:szCs w:val="44"/>
                                <w:lang w:val="sl-SI"/>
                              </w:rPr>
                              <w:t xml:space="preserve"> </w:t>
                            </w:r>
                            <w:r w:rsidR="00D13C0F">
                              <w:rPr>
                                <w:iCs/>
                                <w:sz w:val="44"/>
                                <w:szCs w:val="44"/>
                                <w:lang w:val="sl-SI"/>
                              </w:rPr>
                              <w:t>2</w:t>
                            </w:r>
                            <w:r w:rsidR="00D74B24" w:rsidRPr="00EA1767">
                              <w:rPr>
                                <w:iCs/>
                                <w:sz w:val="44"/>
                                <w:szCs w:val="44"/>
                                <w:lang w:val="sl-SI"/>
                              </w:rPr>
                              <w:t xml:space="preserve"> – </w:t>
                            </w:r>
                            <w:r w:rsidR="00480EE5" w:rsidRPr="00EA1767">
                              <w:rPr>
                                <w:iCs/>
                                <w:sz w:val="44"/>
                                <w:szCs w:val="44"/>
                                <w:lang w:val="sl-SI"/>
                              </w:rPr>
                              <w:t>O</w:t>
                            </w:r>
                            <w:r>
                              <w:rPr>
                                <w:iCs/>
                                <w:sz w:val="44"/>
                                <w:szCs w:val="44"/>
                                <w:lang w:val="sl-SI"/>
                              </w:rPr>
                              <w:t>brazec za projektno idejo</w:t>
                            </w:r>
                          </w:p>
                          <w:p w14:paraId="40BF5CBB" w14:textId="6012104A" w:rsidR="00A37662" w:rsidRPr="001C718D" w:rsidRDefault="00E73E77" w:rsidP="009816E1">
                            <w:pPr>
                              <w:pStyle w:val="Titolo"/>
                              <w:jc w:val="both"/>
                              <w:rPr>
                                <w:i/>
                                <w:sz w:val="44"/>
                                <w:szCs w:val="44"/>
                                <w:lang w:val="sl-SI"/>
                              </w:rPr>
                            </w:pPr>
                            <w:r w:rsidRPr="001C718D">
                              <w:rPr>
                                <w:i/>
                                <w:sz w:val="44"/>
                                <w:szCs w:val="44"/>
                                <w:lang w:val="sl-SI"/>
                              </w:rPr>
                              <w:t>Slovenščina in angleščina</w:t>
                            </w:r>
                            <w:r w:rsidR="005A4F16" w:rsidRPr="001C718D">
                              <w:rPr>
                                <w:i/>
                                <w:sz w:val="44"/>
                                <w:szCs w:val="44"/>
                                <w:lang w:val="sl-SI"/>
                              </w:rPr>
                              <w:t xml:space="preserve"> </w:t>
                            </w:r>
                          </w:p>
                          <w:p w14:paraId="1EFBC410" w14:textId="77777777" w:rsidR="00F04F4D" w:rsidRPr="00EA1767" w:rsidRDefault="00F04F4D" w:rsidP="00F04F4D">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9A0222" id="_x0000_t202" coordsize="21600,21600" o:spt="202" path="m,l,21600r21600,l21600,xe">
                <v:stroke joinstyle="miter"/>
                <v:path gradientshapeok="t" o:connecttype="rect"/>
              </v:shapetype>
              <v:shape id="Casella di testo 754220734" o:spid="_x0000_s1026" type="#_x0000_t202" style="position:absolute;left:0;text-align:left;margin-left:430.7pt;margin-top:36.55pt;width:481.9pt;height:238.8pt;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" filled="f" stroked="f" strokeweight=".5pt">
                <v:textbox>
                  <w:txbxContent>
                    <w:p w14:paraId="28B46E10" w14:textId="786F4631" w:rsidR="00D74B24" w:rsidRPr="005B71BE" w:rsidRDefault="00D74B24" w:rsidP="009816E1">
                      <w:pPr>
                        <w:pStyle w:val="Titolo"/>
                        <w:jc w:val="both"/>
                        <w:rPr>
                          <w:iCs/>
                          <w:lang w:val="en-GB"/>
                        </w:rPr>
                      </w:pPr>
                      <w:r w:rsidRPr="005B71BE">
                        <w:rPr>
                          <w:iCs/>
                          <w:lang w:val="en-GB"/>
                        </w:rPr>
                        <w:t>S</w:t>
                      </w:r>
                      <w:r w:rsidR="00992EBB">
                        <w:rPr>
                          <w:iCs/>
                          <w:lang w:val="en-GB"/>
                        </w:rPr>
                        <w:t>tudents</w:t>
                      </w:r>
                      <w:r w:rsidRPr="005B71BE">
                        <w:rPr>
                          <w:iCs/>
                          <w:lang w:val="en-GB"/>
                        </w:rPr>
                        <w:t>4C</w:t>
                      </w:r>
                      <w:r w:rsidR="00992EBB">
                        <w:rPr>
                          <w:iCs/>
                          <w:lang w:val="en-GB"/>
                        </w:rPr>
                        <w:t>ooperation</w:t>
                      </w:r>
                    </w:p>
                    <w:p w14:paraId="3311BF0F" w14:textId="69B6190A" w:rsidR="00D74B24" w:rsidRPr="00EA1767" w:rsidRDefault="00D74B24" w:rsidP="00D74B24">
                      <w:pPr>
                        <w:rPr>
                          <w:b/>
                          <w:i/>
                          <w:color w:val="1E3C87" w:themeColor="accent1"/>
                          <w:sz w:val="44"/>
                          <w:szCs w:val="44"/>
                          <w:lang w:val="sl-SI"/>
                        </w:rPr>
                      </w:pPr>
                      <w:r w:rsidRPr="00EA1767">
                        <w:rPr>
                          <w:b/>
                          <w:i/>
                          <w:color w:val="1E3C87" w:themeColor="accent1"/>
                          <w:sz w:val="44"/>
                          <w:szCs w:val="44"/>
                          <w:lang w:val="sl-SI"/>
                        </w:rPr>
                        <w:t>Srednješolsko Interreg tekmovanje</w:t>
                      </w:r>
                    </w:p>
                    <w:p w14:paraId="20EEAD2F" w14:textId="6CBD6740" w:rsidR="00D74B24" w:rsidRPr="00EA1767" w:rsidRDefault="00EA329F" w:rsidP="009816E1">
                      <w:pPr>
                        <w:pStyle w:val="Titolo"/>
                        <w:jc w:val="both"/>
                        <w:rPr>
                          <w:iCs/>
                          <w:sz w:val="44"/>
                          <w:szCs w:val="44"/>
                          <w:lang w:val="sl-SI"/>
                        </w:rPr>
                      </w:pPr>
                      <w:r>
                        <w:rPr>
                          <w:iCs/>
                          <w:sz w:val="44"/>
                          <w:szCs w:val="44"/>
                          <w:lang w:val="sl-SI"/>
                        </w:rPr>
                        <w:t>2. izvedba</w:t>
                      </w:r>
                      <w:bookmarkStart w:id="2" w:name="_GoBack"/>
                      <w:bookmarkEnd w:id="2"/>
                    </w:p>
                    <w:p w14:paraId="0946A4F5" w14:textId="77777777" w:rsidR="005B71BE" w:rsidRPr="00EA1767" w:rsidRDefault="005B71BE" w:rsidP="005B71BE">
                      <w:pPr>
                        <w:rPr>
                          <w:lang w:val="sl-SI"/>
                        </w:rPr>
                      </w:pPr>
                    </w:p>
                    <w:p w14:paraId="46F0D3B8" w14:textId="05546394" w:rsidR="00F04F4D" w:rsidRPr="00EA1767" w:rsidRDefault="00F32AEC" w:rsidP="009816E1">
                      <w:pPr>
                        <w:pStyle w:val="Titolo"/>
                        <w:jc w:val="both"/>
                        <w:rPr>
                          <w:sz w:val="44"/>
                          <w:szCs w:val="44"/>
                          <w:lang w:val="sl-SI"/>
                        </w:rPr>
                      </w:pPr>
                      <w:r w:rsidRPr="00EA1767">
                        <w:rPr>
                          <w:iCs/>
                          <w:sz w:val="44"/>
                          <w:szCs w:val="44"/>
                          <w:lang w:val="sl-SI"/>
                        </w:rPr>
                        <w:t>P</w:t>
                      </w:r>
                      <w:r>
                        <w:rPr>
                          <w:iCs/>
                          <w:sz w:val="44"/>
                          <w:szCs w:val="44"/>
                          <w:lang w:val="sl-SI"/>
                        </w:rPr>
                        <w:t>RILOGA</w:t>
                      </w:r>
                      <w:r w:rsidRPr="00EA1767">
                        <w:rPr>
                          <w:iCs/>
                          <w:sz w:val="44"/>
                          <w:szCs w:val="44"/>
                          <w:lang w:val="sl-SI"/>
                        </w:rPr>
                        <w:t xml:space="preserve"> </w:t>
                      </w:r>
                      <w:r w:rsidR="00D13C0F">
                        <w:rPr>
                          <w:iCs/>
                          <w:sz w:val="44"/>
                          <w:szCs w:val="44"/>
                          <w:lang w:val="sl-SI"/>
                        </w:rPr>
                        <w:t>2</w:t>
                      </w:r>
                      <w:r w:rsidR="00D74B24" w:rsidRPr="00EA1767">
                        <w:rPr>
                          <w:iCs/>
                          <w:sz w:val="44"/>
                          <w:szCs w:val="44"/>
                          <w:lang w:val="sl-SI"/>
                        </w:rPr>
                        <w:t xml:space="preserve"> – </w:t>
                      </w:r>
                      <w:r w:rsidR="00480EE5" w:rsidRPr="00EA1767">
                        <w:rPr>
                          <w:iCs/>
                          <w:sz w:val="44"/>
                          <w:szCs w:val="44"/>
                          <w:lang w:val="sl-SI"/>
                        </w:rPr>
                        <w:t>O</w:t>
                      </w:r>
                      <w:r>
                        <w:rPr>
                          <w:iCs/>
                          <w:sz w:val="44"/>
                          <w:szCs w:val="44"/>
                          <w:lang w:val="sl-SI"/>
                        </w:rPr>
                        <w:t>brazec za projektno idejo</w:t>
                      </w:r>
                    </w:p>
                    <w:p w14:paraId="40BF5CBB" w14:textId="6012104A" w:rsidR="00A37662" w:rsidRPr="001C718D" w:rsidRDefault="00E73E77" w:rsidP="009816E1">
                      <w:pPr>
                        <w:pStyle w:val="Titolo"/>
                        <w:jc w:val="both"/>
                        <w:rPr>
                          <w:i/>
                          <w:sz w:val="44"/>
                          <w:szCs w:val="44"/>
                          <w:lang w:val="sl-SI"/>
                        </w:rPr>
                      </w:pPr>
                      <w:r w:rsidRPr="001C718D">
                        <w:rPr>
                          <w:i/>
                          <w:sz w:val="44"/>
                          <w:szCs w:val="44"/>
                          <w:lang w:val="sl-SI"/>
                        </w:rPr>
                        <w:t>Slovenščina in angleščina</w:t>
                      </w:r>
                      <w:r w:rsidR="005A4F16" w:rsidRPr="001C718D">
                        <w:rPr>
                          <w:i/>
                          <w:sz w:val="44"/>
                          <w:szCs w:val="44"/>
                          <w:lang w:val="sl-SI"/>
                        </w:rPr>
                        <w:t xml:space="preserve"> </w:t>
                      </w:r>
                    </w:p>
                    <w:p w14:paraId="1EFBC410" w14:textId="77777777" w:rsidR="00F04F4D" w:rsidRPr="00EA1767" w:rsidRDefault="00F04F4D" w:rsidP="00F04F4D">
                      <w:pPr>
                        <w:rPr>
                          <w:lang w:val="en-GB"/>
                        </w:rPr>
                      </w:pPr>
                    </w:p>
                  </w:txbxContent>
                </v:textbox>
                <w10:wrap anchorx="margin"/>
              </v:shape>
            </w:pict>
          </mc:Fallback>
        </mc:AlternateContent>
      </w:r>
      <w:r w:rsidR="00E358AA">
        <w:rPr>
          <w:noProof/>
          <w:lang w:eastAsia="it-IT"/>
        </w:rPr>
        <mc:AlternateContent>
          <mc:Choice Requires="wps">
            <w:drawing>
              <wp:anchor distT="0" distB="0" distL="114300" distR="114300" simplePos="0" relativeHeight="251658243" behindDoc="0" locked="0" layoutInCell="1" allowOverlap="1" wp14:anchorId="5CBE91B7" wp14:editId="19B703EC">
                <wp:simplePos x="0" y="0"/>
                <wp:positionH relativeFrom="margin">
                  <wp:align>left</wp:align>
                </wp:positionH>
                <wp:positionV relativeFrom="paragraph">
                  <wp:posOffset>3484604</wp:posOffset>
                </wp:positionV>
                <wp:extent cx="2501265" cy="465455"/>
                <wp:effectExtent l="0" t="0" r="0" b="0"/>
                <wp:wrapNone/>
                <wp:docPr id="7637068" name="Casella di testo 7637068"/>
                <wp:cNvGraphicFramePr/>
                <a:graphic xmlns:a="http://schemas.openxmlformats.org/drawingml/2006/main">
                  <a:graphicData uri="http://schemas.microsoft.com/office/word/2010/wordprocessingShape">
                    <wps:wsp>
                      <wps:cNvSpPr txBox="1"/>
                      <wps:spPr>
                        <a:xfrm>
                          <a:off x="0" y="0"/>
                          <a:ext cx="2501265" cy="465455"/>
                        </a:xfrm>
                        <a:prstGeom prst="rect">
                          <a:avLst/>
                        </a:prstGeom>
                        <a:noFill/>
                        <a:ln w="6350">
                          <a:noFill/>
                        </a:ln>
                      </wps:spPr>
                      <wps:txbx>
                        <w:txbxContent>
                          <w:p w14:paraId="75EEE044" w14:textId="14AF59D4" w:rsidR="00A37662" w:rsidRPr="009816E1" w:rsidRDefault="005E3F38">
                            <w:pPr>
                              <w:rPr>
                                <w:rFonts w:cs="Open Sans"/>
                                <w:iCs/>
                                <w:color w:val="1E3D86"/>
                                <w:sz w:val="28"/>
                                <w:szCs w:val="28"/>
                              </w:rPr>
                            </w:pPr>
                            <w:r>
                              <w:rPr>
                                <w:rFonts w:cs="Open Sans"/>
                                <w:iCs/>
                                <w:color w:val="1E3D86"/>
                                <w:sz w:val="28"/>
                                <w:szCs w:val="28"/>
                                <w:lang w:val="sl-SI"/>
                              </w:rPr>
                              <w:t>September</w:t>
                            </w:r>
                            <w:r w:rsidR="00D13C0F">
                              <w:rPr>
                                <w:rFonts w:cs="Open Sans"/>
                                <w:iCs/>
                                <w:color w:val="1E3D86"/>
                                <w:sz w:val="28"/>
                                <w:szCs w:val="28"/>
                              </w:rPr>
                              <w:t xml:space="preserve">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BE91B7" id="_x0000_t202" coordsize="21600,21600" o:spt="202" path="m,l,21600r21600,l21600,xe">
                <v:stroke joinstyle="miter"/>
                <v:path gradientshapeok="t" o:connecttype="rect"/>
              </v:shapetype>
              <v:shape id="Casella di testo 7637068" o:spid="_x0000_s1027" type="#_x0000_t202" style="position:absolute;left:0;text-align:left;margin-left:0;margin-top:274.4pt;width:196.95pt;height:36.65pt;z-index:251658243;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" filled="f" stroked="f" strokeweight=".5pt">
                <v:textbox>
                  <w:txbxContent>
                    <w:p w14:paraId="75EEE044" w14:textId="14AF59D4" w:rsidR="00A37662" w:rsidRPr="009816E1" w:rsidRDefault="005E3F38">
                      <w:pPr>
                        <w:rPr>
                          <w:rFonts w:cs="Open Sans"/>
                          <w:iCs/>
                          <w:color w:val="1E3D86"/>
                          <w:sz w:val="28"/>
                          <w:szCs w:val="28"/>
                        </w:rPr>
                      </w:pPr>
                      <w:r>
                        <w:rPr>
                          <w:rFonts w:cs="Open Sans"/>
                          <w:iCs/>
                          <w:color w:val="1E3D86"/>
                          <w:sz w:val="28"/>
                          <w:szCs w:val="28"/>
                          <w:lang w:val="sl-SI"/>
                        </w:rPr>
                        <w:t>September</w:t>
                      </w:r>
                      <w:r w:rsidR="00D13C0F">
                        <w:rPr>
                          <w:rFonts w:cs="Open Sans"/>
                          <w:iCs/>
                          <w:color w:val="1E3D86"/>
                          <w:sz w:val="28"/>
                          <w:szCs w:val="28"/>
                        </w:rPr>
                        <w:t xml:space="preserve"> 2025</w:t>
                      </w:r>
                    </w:p>
                  </w:txbxContent>
                </v:textbox>
                <w10:wrap anchorx="margin"/>
              </v:shape>
            </w:pict>
          </mc:Fallback>
        </mc:AlternateContent>
      </w:r>
      <w:r w:rsidR="001C67B9">
        <w:rPr>
          <w:noProof/>
          <w:lang w:eastAsia="it-IT"/>
        </w:rPr>
        <w:drawing>
          <wp:anchor distT="0" distB="0" distL="114300" distR="114300" simplePos="0" relativeHeight="251658244" behindDoc="0" locked="0" layoutInCell="1" allowOverlap="1" wp14:anchorId="5EEE5EE4" wp14:editId="79BB44E4">
            <wp:simplePos x="0" y="0"/>
            <wp:positionH relativeFrom="column">
              <wp:posOffset>-865405</wp:posOffset>
            </wp:positionH>
            <wp:positionV relativeFrom="paragraph">
              <wp:posOffset>4461510</wp:posOffset>
            </wp:positionV>
            <wp:extent cx="7924072" cy="5576777"/>
            <wp:effectExtent l="0" t="0" r="1270" b="0"/>
            <wp:wrapNone/>
            <wp:docPr id="1145812468" name="Immagine 1145812468" descr="Immagine che contiene Elementi grafici, Carattere, grafica,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812468" name="Immagine 7" descr="Immagine che contiene Elementi grafici, Carattere, grafica, Policromia&#10;&#10;Descrizione generata automaticamente"/>
                    <pic:cNvPicPr/>
                  </pic:nvPicPr>
                  <pic:blipFill>
                    <a:blip r:embed="rId16">
                      <a:extLst>
                        <a:ext uri="{28A0092B-C50C-407E-A947-70E740481C1C}">
                          <a14:useLocalDpi xmlns:a14="http://schemas.microsoft.com/office/drawing/2010/main" val="0"/>
                        </a:ext>
                      </a:extLst>
                    </a:blip>
                    <a:stretch>
                      <a:fillRect/>
                    </a:stretch>
                  </pic:blipFill>
                  <pic:spPr>
                    <a:xfrm>
                      <a:off x="0" y="0"/>
                      <a:ext cx="7924072" cy="5576777"/>
                    </a:xfrm>
                    <a:prstGeom prst="rect">
                      <a:avLst/>
                    </a:prstGeom>
                  </pic:spPr>
                </pic:pic>
              </a:graphicData>
            </a:graphic>
            <wp14:sizeRelH relativeFrom="page">
              <wp14:pctWidth>0</wp14:pctWidth>
            </wp14:sizeRelH>
            <wp14:sizeRelV relativeFrom="page">
              <wp14:pctHeight>0</wp14:pctHeight>
            </wp14:sizeRelV>
          </wp:anchor>
        </w:drawing>
      </w:r>
      <w:r w:rsidR="00A37662">
        <w:br w:type="page"/>
      </w:r>
    </w:p>
    <w:p w14:paraId="5BDA558D" w14:textId="66764D02" w:rsidR="00E73E77" w:rsidRPr="00DC5B7F" w:rsidRDefault="00E73E77" w:rsidP="005A4F16">
      <w:pPr>
        <w:rPr>
          <w:b/>
          <w:lang w:val="sl-SI"/>
        </w:rPr>
      </w:pPr>
      <w:r w:rsidRPr="00DC5B7F">
        <w:rPr>
          <w:b/>
          <w:lang w:val="sl-SI"/>
        </w:rPr>
        <w:lastRenderedPageBreak/>
        <w:t xml:space="preserve">Obrazec uporabite pri pisanju vaše projektne ideje. </w:t>
      </w:r>
      <w:r w:rsidR="00070D41">
        <w:rPr>
          <w:b/>
          <w:lang w:val="sl-SI"/>
        </w:rPr>
        <w:t>Pri ocenjevanju se upošteva, ali so vsa polja izpolnjena.</w:t>
      </w:r>
    </w:p>
    <w:p w14:paraId="712C2348" w14:textId="3B5C744C" w:rsidR="00E73E77" w:rsidRPr="00DC5B7F" w:rsidRDefault="00E73E77" w:rsidP="005A4F16">
      <w:pPr>
        <w:rPr>
          <w:b/>
          <w:lang w:val="sl-SI"/>
        </w:rPr>
      </w:pPr>
      <w:r w:rsidRPr="00DC5B7F">
        <w:rPr>
          <w:b/>
          <w:lang w:val="sl-SI"/>
        </w:rPr>
        <w:t xml:space="preserve">Obrazec mora biti </w:t>
      </w:r>
      <w:r w:rsidR="00B5109C" w:rsidRPr="00DC5B7F">
        <w:rPr>
          <w:b/>
          <w:lang w:val="sl-SI"/>
        </w:rPr>
        <w:t>izpolnjen</w:t>
      </w:r>
      <w:r w:rsidRPr="00DC5B7F">
        <w:rPr>
          <w:b/>
          <w:lang w:val="sl-SI"/>
        </w:rPr>
        <w:t xml:space="preserve"> bodisi v slovenščini kot v angleščini</w:t>
      </w:r>
      <w:r w:rsidR="00DC5B7F">
        <w:rPr>
          <w:b/>
          <w:lang w:val="sl-SI"/>
        </w:rPr>
        <w:t xml:space="preserve">. Besedilo naj bo dolgo </w:t>
      </w:r>
      <w:r w:rsidR="00D13C0F">
        <w:rPr>
          <w:b/>
          <w:lang w:val="sl-SI"/>
        </w:rPr>
        <w:t>vsaj</w:t>
      </w:r>
      <w:r w:rsidR="00DC5B7F">
        <w:rPr>
          <w:b/>
          <w:lang w:val="sl-SI"/>
        </w:rPr>
        <w:t xml:space="preserve"> </w:t>
      </w:r>
      <w:r w:rsidRPr="00DC5B7F">
        <w:rPr>
          <w:b/>
          <w:lang w:val="sl-SI"/>
        </w:rPr>
        <w:t>1000 besed (</w:t>
      </w:r>
      <w:r w:rsidR="00DC5B7F">
        <w:rPr>
          <w:b/>
          <w:lang w:val="sl-SI"/>
        </w:rPr>
        <w:t>font</w:t>
      </w:r>
      <w:r w:rsidRPr="00DC5B7F">
        <w:rPr>
          <w:b/>
          <w:lang w:val="sl-SI"/>
        </w:rPr>
        <w:t xml:space="preserve">: Times New Roman 11) </w:t>
      </w:r>
      <w:r w:rsidR="00B060BE">
        <w:rPr>
          <w:b/>
          <w:lang w:val="sl-SI"/>
        </w:rPr>
        <w:t>v vsakem jeziku</w:t>
      </w:r>
      <w:r w:rsidRPr="00DC5B7F">
        <w:rPr>
          <w:b/>
          <w:lang w:val="sl-SI"/>
        </w:rPr>
        <w:t xml:space="preserve">. </w:t>
      </w:r>
    </w:p>
    <w:p w14:paraId="4838DB52" w14:textId="77777777" w:rsidR="005A4F16" w:rsidRPr="00DC5B7F" w:rsidRDefault="005A4F16" w:rsidP="005A4F16">
      <w:pPr>
        <w:rPr>
          <w:b/>
          <w:lang w:val="sl-SI"/>
        </w:rPr>
      </w:pPr>
    </w:p>
    <w:p w14:paraId="6E87A0A1" w14:textId="7989025B" w:rsidR="005A4F16" w:rsidRPr="00DC5B7F" w:rsidRDefault="00E73E77" w:rsidP="005A4F16">
      <w:pPr>
        <w:pStyle w:val="Titolo2"/>
        <w:numPr>
          <w:ilvl w:val="0"/>
          <w:numId w:val="1"/>
        </w:numPr>
        <w:rPr>
          <w:rFonts w:eastAsia="Calibri"/>
          <w:lang w:val="sl-SI"/>
        </w:rPr>
      </w:pPr>
      <w:r w:rsidRPr="00DC5B7F">
        <w:rPr>
          <w:rFonts w:eastAsia="Calibri"/>
          <w:lang w:val="sl-SI"/>
        </w:rPr>
        <w:t>Osnovne informacije</w:t>
      </w:r>
      <w:r w:rsidR="005A4F16" w:rsidRPr="00DC5B7F">
        <w:rPr>
          <w:rFonts w:eastAsia="Calibri"/>
          <w:lang w:val="sl-SI"/>
        </w:rPr>
        <w:t>:</w:t>
      </w:r>
    </w:p>
    <w:p w14:paraId="06F4E5F8" w14:textId="1F1D3E8F" w:rsidR="005A4F16" w:rsidRPr="00DC5B7F" w:rsidRDefault="00E73E77" w:rsidP="005A4F16">
      <w:pPr>
        <w:pStyle w:val="Titolo3"/>
        <w:rPr>
          <w:lang w:val="sl-SI"/>
        </w:rPr>
      </w:pPr>
      <w:r w:rsidRPr="00DC5B7F">
        <w:rPr>
          <w:lang w:val="sl-SI"/>
        </w:rPr>
        <w:t>Šola</w:t>
      </w:r>
      <w:r w:rsidR="005A4F16" w:rsidRPr="00DC5B7F">
        <w:rPr>
          <w:lang w:val="sl-SI"/>
        </w:rPr>
        <w:t>:</w:t>
      </w:r>
      <w:r w:rsidR="00C1352D">
        <w:rPr>
          <w:lang w:val="sl-SI"/>
        </w:rPr>
        <w:t xml:space="preserve"> ______________________________________________________________________</w:t>
      </w:r>
    </w:p>
    <w:p w14:paraId="30E7886A" w14:textId="0E09899D" w:rsidR="005A4F16" w:rsidRPr="00DC5B7F" w:rsidRDefault="00E73E77" w:rsidP="00402D06">
      <w:pPr>
        <w:pStyle w:val="Titolo3"/>
        <w:rPr>
          <w:lang w:val="sl-SI"/>
        </w:rPr>
      </w:pPr>
      <w:r w:rsidRPr="00DC5B7F">
        <w:rPr>
          <w:lang w:val="sl-SI"/>
        </w:rPr>
        <w:t>Šolska smer</w:t>
      </w:r>
      <w:r w:rsidR="005B5A96">
        <w:rPr>
          <w:lang w:val="sl-SI"/>
        </w:rPr>
        <w:t>:</w:t>
      </w:r>
      <w:r w:rsidR="00C1352D">
        <w:rPr>
          <w:lang w:val="sl-SI"/>
        </w:rPr>
        <w:t xml:space="preserve"> ______________________________________________________________</w:t>
      </w:r>
    </w:p>
    <w:p w14:paraId="4F9E6571" w14:textId="42C57912" w:rsidR="005A4F16" w:rsidRPr="00DC5B7F" w:rsidRDefault="005B5A96" w:rsidP="00402D06">
      <w:pPr>
        <w:pStyle w:val="Titolo3"/>
        <w:rPr>
          <w:lang w:val="sl-SI"/>
        </w:rPr>
      </w:pPr>
      <w:r>
        <w:rPr>
          <w:lang w:val="sl-SI"/>
        </w:rPr>
        <w:t>Razred</w:t>
      </w:r>
      <w:r w:rsidR="005A4F16" w:rsidRPr="00DC5B7F">
        <w:rPr>
          <w:lang w:val="sl-SI"/>
        </w:rPr>
        <w:t>:</w:t>
      </w:r>
      <w:r w:rsidR="00C1352D">
        <w:rPr>
          <w:lang w:val="sl-SI"/>
        </w:rPr>
        <w:t xml:space="preserve"> ___________________________________________________________________</w:t>
      </w:r>
    </w:p>
    <w:p w14:paraId="34A97B8D" w14:textId="2CC28799" w:rsidR="005A4F16" w:rsidRDefault="006C3D33" w:rsidP="00744008">
      <w:pPr>
        <w:pStyle w:val="Titolo3"/>
        <w:rPr>
          <w:sz w:val="22"/>
          <w:szCs w:val="22"/>
        </w:rPr>
      </w:pPr>
      <w:r w:rsidRPr="00DC5B7F">
        <w:rPr>
          <w:lang w:val="sl-SI"/>
        </w:rPr>
        <w:t>Izbrana tema</w:t>
      </w:r>
      <w:r w:rsidR="005A4F16" w:rsidRPr="00DC5B7F">
        <w:rPr>
          <w:lang w:val="sl-SI"/>
        </w:rPr>
        <w:t xml:space="preserve"> </w:t>
      </w:r>
      <w:r w:rsidR="005A4F16" w:rsidRPr="00744008">
        <w:rPr>
          <w:sz w:val="22"/>
          <w:szCs w:val="22"/>
        </w:rPr>
        <w:t>[</w:t>
      </w:r>
      <w:r w:rsidR="006E40B5" w:rsidRPr="00744008">
        <w:rPr>
          <w:sz w:val="22"/>
          <w:szCs w:val="22"/>
        </w:rPr>
        <w:t>Izbira</w:t>
      </w:r>
      <w:r w:rsidRPr="00744008">
        <w:rPr>
          <w:sz w:val="22"/>
          <w:szCs w:val="22"/>
        </w:rPr>
        <w:t>te</w:t>
      </w:r>
      <w:r w:rsidR="006E40B5" w:rsidRPr="00744008">
        <w:rPr>
          <w:sz w:val="22"/>
          <w:szCs w:val="22"/>
        </w:rPr>
        <w:t xml:space="preserve"> lahko</w:t>
      </w:r>
      <w:r w:rsidRPr="00744008">
        <w:rPr>
          <w:sz w:val="22"/>
          <w:szCs w:val="22"/>
        </w:rPr>
        <w:t xml:space="preserve"> med naslednjimi</w:t>
      </w:r>
      <w:r w:rsidR="005A4F16" w:rsidRPr="00744008">
        <w:rPr>
          <w:sz w:val="22"/>
          <w:szCs w:val="22"/>
        </w:rPr>
        <w:t xml:space="preserve">: </w:t>
      </w:r>
      <w:r w:rsidR="00744008" w:rsidRPr="00324BFA">
        <w:rPr>
          <w:sz w:val="22"/>
          <w:szCs w:val="22"/>
        </w:rPr>
        <w:t xml:space="preserve">1. Okoljska vzgoja in </w:t>
      </w:r>
      <w:r w:rsidR="00C1352D" w:rsidRPr="00324BFA">
        <w:rPr>
          <w:sz w:val="22"/>
          <w:szCs w:val="22"/>
        </w:rPr>
        <w:t>zaščita</w:t>
      </w:r>
      <w:r w:rsidR="00744008" w:rsidRPr="00324BFA">
        <w:rPr>
          <w:sz w:val="22"/>
          <w:szCs w:val="22"/>
        </w:rPr>
        <w:t xml:space="preserve"> območja; 2. Trajnostna mobilnost; 3. </w:t>
      </w:r>
      <w:r w:rsidR="00C1352D" w:rsidRPr="00324BFA">
        <w:rPr>
          <w:sz w:val="22"/>
          <w:szCs w:val="22"/>
        </w:rPr>
        <w:t>Aktivno državljanstvo</w:t>
      </w:r>
      <w:r w:rsidR="00744008" w:rsidRPr="00324BFA">
        <w:rPr>
          <w:sz w:val="22"/>
          <w:szCs w:val="22"/>
        </w:rPr>
        <w:t>; 4. Medkulturni dialog</w:t>
      </w:r>
      <w:r w:rsidR="00C1352D" w:rsidRPr="00324BFA">
        <w:rPr>
          <w:sz w:val="22"/>
          <w:szCs w:val="22"/>
        </w:rPr>
        <w:t xml:space="preserve"> in socialna vključenost</w:t>
      </w:r>
      <w:r w:rsidR="00744008" w:rsidRPr="00324BFA">
        <w:rPr>
          <w:sz w:val="22"/>
          <w:szCs w:val="22"/>
        </w:rPr>
        <w:t xml:space="preserve">; 5. Vrednotenje </w:t>
      </w:r>
      <w:r w:rsidR="00C1352D" w:rsidRPr="00324BFA">
        <w:rPr>
          <w:sz w:val="22"/>
          <w:szCs w:val="22"/>
        </w:rPr>
        <w:t xml:space="preserve">skupne </w:t>
      </w:r>
      <w:r w:rsidR="00744008" w:rsidRPr="00324BFA">
        <w:rPr>
          <w:sz w:val="22"/>
          <w:szCs w:val="22"/>
        </w:rPr>
        <w:t>kulturne dediščine</w:t>
      </w:r>
      <w:r w:rsidR="00770D46" w:rsidRPr="00324BFA">
        <w:rPr>
          <w:sz w:val="22"/>
          <w:szCs w:val="22"/>
        </w:rPr>
        <w:t xml:space="preserve"> </w:t>
      </w:r>
      <w:r w:rsidR="00744008" w:rsidRPr="00324BFA">
        <w:rPr>
          <w:sz w:val="22"/>
          <w:szCs w:val="22"/>
        </w:rPr>
        <w:t xml:space="preserve">(glej </w:t>
      </w:r>
      <w:r w:rsidRPr="00324BFA">
        <w:rPr>
          <w:sz w:val="22"/>
          <w:szCs w:val="22"/>
        </w:rPr>
        <w:t>Smerni</w:t>
      </w:r>
      <w:r w:rsidRPr="00744008">
        <w:rPr>
          <w:sz w:val="22"/>
          <w:szCs w:val="22"/>
        </w:rPr>
        <w:t xml:space="preserve">ce, </w:t>
      </w:r>
      <w:r w:rsidR="00770D46" w:rsidRPr="00744008">
        <w:rPr>
          <w:sz w:val="22"/>
          <w:szCs w:val="22"/>
        </w:rPr>
        <w:t>razdelek 2</w:t>
      </w:r>
      <w:r w:rsidRPr="00744008">
        <w:rPr>
          <w:sz w:val="22"/>
          <w:szCs w:val="22"/>
        </w:rPr>
        <w:t>.1)</w:t>
      </w:r>
      <w:r w:rsidR="00402D06" w:rsidRPr="00744008">
        <w:rPr>
          <w:sz w:val="22"/>
          <w:szCs w:val="22"/>
        </w:rPr>
        <w:t>]</w:t>
      </w:r>
      <w:r w:rsidR="005A4F16" w:rsidRPr="00744008">
        <w:rPr>
          <w:sz w:val="22"/>
          <w:szCs w:val="22"/>
        </w:rPr>
        <w:t>:</w:t>
      </w:r>
      <w:r w:rsidR="00C1352D">
        <w:rPr>
          <w:sz w:val="22"/>
          <w:szCs w:val="22"/>
        </w:rPr>
        <w:t xml:space="preserve"> </w:t>
      </w:r>
    </w:p>
    <w:p w14:paraId="414413F6" w14:textId="31287418" w:rsidR="00C1352D" w:rsidRPr="00C1352D" w:rsidRDefault="00C1352D" w:rsidP="00C1352D">
      <w:r>
        <w:t>_________________________________________________________________________________________________</w:t>
      </w:r>
    </w:p>
    <w:p w14:paraId="0EC62B1C" w14:textId="4A641264" w:rsidR="005A4F16" w:rsidRPr="00DC5B7F" w:rsidRDefault="006C3D33" w:rsidP="00402D06">
      <w:pPr>
        <w:pStyle w:val="Titolo3"/>
        <w:rPr>
          <w:lang w:val="sl-SI"/>
        </w:rPr>
      </w:pPr>
      <w:r w:rsidRPr="00DC5B7F">
        <w:rPr>
          <w:lang w:val="sl-SI"/>
        </w:rPr>
        <w:t xml:space="preserve">Akronim projekta </w:t>
      </w:r>
      <w:r w:rsidR="005A4F16" w:rsidRPr="00C1352D">
        <w:rPr>
          <w:sz w:val="22"/>
          <w:szCs w:val="22"/>
          <w:lang w:val="sl-SI"/>
        </w:rPr>
        <w:t>[</w:t>
      </w:r>
      <w:r w:rsidRPr="00C1352D">
        <w:rPr>
          <w:sz w:val="22"/>
          <w:szCs w:val="22"/>
          <w:lang w:val="sl-SI"/>
        </w:rPr>
        <w:t>Lahko izberete samo krajši akronim ali akronim + naslov</w:t>
      </w:r>
      <w:r w:rsidR="00402D06" w:rsidRPr="00C1352D">
        <w:rPr>
          <w:sz w:val="22"/>
          <w:szCs w:val="22"/>
          <w:lang w:val="sl-SI"/>
        </w:rPr>
        <w:t>]:</w:t>
      </w:r>
    </w:p>
    <w:p w14:paraId="0FE45658" w14:textId="1EF84F53" w:rsidR="00402D06" w:rsidRPr="00DC5B7F" w:rsidRDefault="00A31574" w:rsidP="00402D06">
      <w:pPr>
        <w:rPr>
          <w:lang w:val="sl-SI"/>
        </w:rPr>
      </w:pPr>
      <w:r>
        <w:rPr>
          <w:lang w:val="sl-SI"/>
        </w:rPr>
        <w:t>_________________________________________________________________________________________________</w:t>
      </w:r>
    </w:p>
    <w:p w14:paraId="2359E174" w14:textId="77777777" w:rsidR="00402D06" w:rsidRPr="00DC5B7F" w:rsidRDefault="00402D06" w:rsidP="00402D06">
      <w:pPr>
        <w:rPr>
          <w:lang w:val="sl-SI"/>
        </w:rPr>
      </w:pPr>
    </w:p>
    <w:p w14:paraId="32655172" w14:textId="5B90DBD3" w:rsidR="00CF1621" w:rsidRPr="00DC5B7F" w:rsidRDefault="00653400" w:rsidP="00CF1621">
      <w:pPr>
        <w:pStyle w:val="Titolo2"/>
        <w:numPr>
          <w:ilvl w:val="0"/>
          <w:numId w:val="1"/>
        </w:numPr>
        <w:rPr>
          <w:rFonts w:eastAsia="Calibri"/>
          <w:lang w:val="sl-SI"/>
        </w:rPr>
      </w:pPr>
      <w:r w:rsidRPr="00DC5B7F">
        <w:rPr>
          <w:rFonts w:eastAsia="Calibri"/>
          <w:lang w:val="sl-SI"/>
        </w:rPr>
        <w:t>Opis projektne ideje.</w:t>
      </w:r>
    </w:p>
    <w:p w14:paraId="09B5A71C" w14:textId="5BCE1136" w:rsidR="00402D06" w:rsidRDefault="00344A7C" w:rsidP="00344A7C">
      <w:pPr>
        <w:rPr>
          <w:lang w:val="sl-SI"/>
        </w:rPr>
      </w:pPr>
      <w:r>
        <w:rPr>
          <w:lang w:val="sl-SI"/>
        </w:rPr>
        <w:t xml:space="preserve">O čem govori projekt? Kateri je glavni cilj projekta? </w:t>
      </w:r>
      <w:r w:rsidRPr="00344A7C">
        <w:rPr>
          <w:lang w:val="sl-SI"/>
        </w:rPr>
        <w:t xml:space="preserve">Kako projekt vključuje akterje iz obeh držav </w:t>
      </w:r>
      <w:r>
        <w:rPr>
          <w:lang w:val="sl-SI"/>
        </w:rPr>
        <w:t xml:space="preserve">ob meji (Italija in Slovenija)? </w:t>
      </w:r>
      <w:r w:rsidRPr="00344A7C">
        <w:rPr>
          <w:lang w:val="sl-SI"/>
        </w:rPr>
        <w:t xml:space="preserve">Zakaj je čezmejna </w:t>
      </w:r>
      <w:r>
        <w:rPr>
          <w:lang w:val="sl-SI"/>
        </w:rPr>
        <w:t xml:space="preserve">značilnost projekta ključnega pomena? </w:t>
      </w:r>
      <w:r w:rsidRPr="00344A7C">
        <w:rPr>
          <w:lang w:val="sl-SI"/>
        </w:rPr>
        <w:t>Ali</w:t>
      </w:r>
      <w:r>
        <w:rPr>
          <w:lang w:val="sl-SI"/>
        </w:rPr>
        <w:t xml:space="preserve"> je projekt dolgoročno vzdržen? </w:t>
      </w:r>
      <w:r w:rsidRPr="00344A7C">
        <w:rPr>
          <w:lang w:val="sl-SI"/>
        </w:rPr>
        <w:t>Ali ga je mogoče ponoviti v drugih okoljih?</w:t>
      </w:r>
    </w:p>
    <w:p w14:paraId="0D7AA0E6" w14:textId="77777777" w:rsidR="00344A7C" w:rsidRPr="00DC5B7F" w:rsidRDefault="00344A7C" w:rsidP="00344A7C">
      <w:pPr>
        <w:rPr>
          <w:lang w:val="sl-SI"/>
        </w:rPr>
      </w:pPr>
    </w:p>
    <w:p w14:paraId="184C0E06"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1935A864"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52A4B141"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56C45BC9"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56F174B9"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1162F2B3"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162488C6"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17780988"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255EFEA0"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65FAD8B3"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4A1A8CD5"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5EA4D22A"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7900B532"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338D1108"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01AD3B17" w14:textId="2688B53A" w:rsidR="00402D06" w:rsidRDefault="00FB23C7" w:rsidP="00402D06">
      <w:pPr>
        <w:pStyle w:val="Titolo2"/>
        <w:numPr>
          <w:ilvl w:val="0"/>
          <w:numId w:val="1"/>
        </w:numPr>
        <w:rPr>
          <w:lang w:val="sl-SI"/>
        </w:rPr>
      </w:pPr>
      <w:r w:rsidRPr="00DC5B7F">
        <w:rPr>
          <w:lang w:val="sl-SI"/>
        </w:rPr>
        <w:lastRenderedPageBreak/>
        <w:t>Kako učinkuje na skupnost? S katerimi problem, vprašanji in izzivi se sooča?</w:t>
      </w:r>
    </w:p>
    <w:p w14:paraId="659D4C82" w14:textId="6E0242BB" w:rsidR="00E4299D" w:rsidRDefault="00E4299D" w:rsidP="00E4299D">
      <w:pPr>
        <w:rPr>
          <w:lang w:val="sl-SI"/>
        </w:rPr>
      </w:pPr>
      <w:r>
        <w:rPr>
          <w:lang w:val="sl-SI"/>
        </w:rPr>
        <w:t>S katerimi problemi oz. izzivi čezmejne skupnosti se sooča projekt? Na kakpen način lahko pozitivno učinkuje na čezmejno skupnost? Predvidene dejavnosti spodbujajo integracijo v čezmejni skupnosti?</w:t>
      </w:r>
    </w:p>
    <w:p w14:paraId="67C7018F" w14:textId="77777777" w:rsidR="00E4299D" w:rsidRPr="00E4299D" w:rsidRDefault="00E4299D" w:rsidP="00E4299D">
      <w:pPr>
        <w:rPr>
          <w:lang w:val="sl-SI"/>
        </w:rPr>
      </w:pPr>
    </w:p>
    <w:p w14:paraId="2CEE206F" w14:textId="18754DCD"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72E1493C"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300D0533"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102DF461" w14:textId="70B3AF25"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3A5273D4"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0F4F61AF"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3F3CBBCA"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631FE67B"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15A2DD5F"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1192072B"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20381402"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00509A40"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677AC5C7"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2F8AF505"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519E9627" w14:textId="426CE1F7" w:rsidR="00402D06" w:rsidRPr="00DC5B7F" w:rsidRDefault="00402D06" w:rsidP="00402D06">
      <w:pPr>
        <w:rPr>
          <w:lang w:val="sl-SI"/>
        </w:rPr>
      </w:pPr>
    </w:p>
    <w:p w14:paraId="6747869C" w14:textId="7818EA27" w:rsidR="0023321A" w:rsidRPr="00DC5B7F" w:rsidRDefault="0023321A" w:rsidP="00F04F4D">
      <w:pPr>
        <w:pStyle w:val="Titolo2"/>
        <w:numPr>
          <w:ilvl w:val="0"/>
          <w:numId w:val="1"/>
        </w:numPr>
        <w:rPr>
          <w:rFonts w:eastAsia="Calibri"/>
          <w:lang w:val="sl-SI"/>
        </w:rPr>
      </w:pPr>
      <w:r w:rsidRPr="00DC5B7F">
        <w:rPr>
          <w:rFonts w:eastAsia="Calibri"/>
          <w:lang w:val="sl-SI"/>
        </w:rPr>
        <w:t>Katere dejavnosti predvideva projekt?</w:t>
      </w:r>
    </w:p>
    <w:p w14:paraId="599A7136" w14:textId="66274794" w:rsidR="0016721D" w:rsidRDefault="00D82153" w:rsidP="00402D06">
      <w:pPr>
        <w:rPr>
          <w:lang w:val="sl-SI"/>
        </w:rPr>
      </w:pPr>
      <w:r>
        <w:rPr>
          <w:lang w:val="sl-SI"/>
        </w:rPr>
        <w:t xml:space="preserve">Katere dejavnosti bodo izvedene v sklopu projekta? So le-te atraktivne za mlade? Na kakšen način vključujejo mlade? </w:t>
      </w:r>
    </w:p>
    <w:p w14:paraId="3B1A0A9E" w14:textId="77777777" w:rsidR="00D82153" w:rsidRPr="00DC5B7F" w:rsidRDefault="00D82153" w:rsidP="00402D06">
      <w:pPr>
        <w:rPr>
          <w:lang w:val="sl-SI"/>
        </w:rPr>
      </w:pPr>
    </w:p>
    <w:p w14:paraId="535E05EE"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2C8412AF"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261194B8"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404919C4"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57A8F72A"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253CDD19"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73C5C2E8"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35398201"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18B55CA9"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1038B863"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71E2E60B"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25DF9030"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23A5F24E"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2374F64B"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47131CAA"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1D71D7CA" w14:textId="77777777" w:rsidR="00F04F4D" w:rsidRPr="00DC5B7F" w:rsidRDefault="00F04F4D" w:rsidP="00F04F4D">
      <w:pPr>
        <w:ind w:left="360"/>
        <w:rPr>
          <w:lang w:val="sl-SI"/>
        </w:rPr>
      </w:pPr>
    </w:p>
    <w:p w14:paraId="7993379C" w14:textId="5AA360A7" w:rsidR="00BB28CD" w:rsidRPr="00DC5B7F" w:rsidRDefault="00BB28CD" w:rsidP="00BB28CD">
      <w:pPr>
        <w:pStyle w:val="Titolo2"/>
        <w:numPr>
          <w:ilvl w:val="0"/>
          <w:numId w:val="1"/>
        </w:numPr>
        <w:rPr>
          <w:rFonts w:eastAsia="Calibri"/>
          <w:lang w:val="sl-SI"/>
        </w:rPr>
      </w:pPr>
      <w:r w:rsidRPr="00DC5B7F">
        <w:rPr>
          <w:rFonts w:eastAsia="Calibri"/>
          <w:lang w:val="sl-SI"/>
        </w:rPr>
        <w:t xml:space="preserve">Kateri partnerji (združenja, </w:t>
      </w:r>
      <w:r w:rsidR="00F134C8">
        <w:rPr>
          <w:rFonts w:eastAsia="Calibri"/>
          <w:lang w:val="sl-SI"/>
        </w:rPr>
        <w:t>društva</w:t>
      </w:r>
      <w:r w:rsidRPr="00DC5B7F">
        <w:rPr>
          <w:rFonts w:eastAsia="Calibri"/>
          <w:lang w:val="sl-SI"/>
        </w:rPr>
        <w:t xml:space="preserve">, šole, univerze, ustanove, itd.) bi lahko bili soudeleženi </w:t>
      </w:r>
      <w:r w:rsidR="00F134C8">
        <w:rPr>
          <w:rFonts w:eastAsia="Calibri"/>
          <w:lang w:val="sl-SI"/>
        </w:rPr>
        <w:t>pri</w:t>
      </w:r>
      <w:r w:rsidR="00F134C8" w:rsidRPr="00DC5B7F">
        <w:rPr>
          <w:rFonts w:eastAsia="Calibri"/>
          <w:lang w:val="sl-SI"/>
        </w:rPr>
        <w:t xml:space="preserve"> </w:t>
      </w:r>
      <w:r w:rsidRPr="00DC5B7F">
        <w:rPr>
          <w:rFonts w:eastAsia="Calibri"/>
          <w:lang w:val="sl-SI"/>
        </w:rPr>
        <w:t>projekt</w:t>
      </w:r>
      <w:r w:rsidR="00F134C8">
        <w:rPr>
          <w:rFonts w:eastAsia="Calibri"/>
          <w:lang w:val="sl-SI"/>
        </w:rPr>
        <w:t>u</w:t>
      </w:r>
      <w:r w:rsidRPr="00DC5B7F">
        <w:rPr>
          <w:rFonts w:eastAsia="Calibri"/>
          <w:lang w:val="sl-SI"/>
        </w:rPr>
        <w:t>?</w:t>
      </w:r>
    </w:p>
    <w:p w14:paraId="2CCB5D32" w14:textId="6C46C5F8" w:rsidR="00402D06" w:rsidRDefault="00FC3E5E" w:rsidP="00402D06">
      <w:pPr>
        <w:rPr>
          <w:lang w:val="sl-SI"/>
        </w:rPr>
      </w:pPr>
      <w:r>
        <w:rPr>
          <w:lang w:val="sl-SI"/>
        </w:rPr>
        <w:t>Kateri partnerji bi lahko bili soudeleženi v projektu? Je predvidena soudeležba organizacij ali društev iz obeh strani meje? Zakaj so bili izbrani ti partnerji? Katero dodano vrednost bi lahko prispevali pri projektu?</w:t>
      </w:r>
    </w:p>
    <w:p w14:paraId="7225BAFE" w14:textId="77777777" w:rsidR="00FC3E5E" w:rsidRPr="00DC5B7F" w:rsidRDefault="00FC3E5E" w:rsidP="00402D06">
      <w:pPr>
        <w:rPr>
          <w:lang w:val="sl-SI"/>
        </w:rPr>
      </w:pPr>
    </w:p>
    <w:p w14:paraId="76F7B7C7"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245AA22A"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18BF70DB"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113D4178"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45EAAD33"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3760B5A1"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6061551E"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783F877B"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2A6B405A"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1403AFF6"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57442B89"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5B9E07EC"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4A1ECDBF"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033A1188" w14:textId="77777777" w:rsidR="00CF1621" w:rsidRPr="00DC5B7F" w:rsidRDefault="00CF1621" w:rsidP="00CF1621">
      <w:pPr>
        <w:pBdr>
          <w:top w:val="single" w:sz="4" w:space="1" w:color="auto"/>
          <w:left w:val="single" w:sz="4" w:space="4" w:color="auto"/>
          <w:bottom w:val="single" w:sz="4" w:space="1" w:color="auto"/>
          <w:right w:val="single" w:sz="4" w:space="4" w:color="auto"/>
        </w:pBdr>
        <w:rPr>
          <w:lang w:val="sl-SI"/>
        </w:rPr>
      </w:pPr>
    </w:p>
    <w:p w14:paraId="52B13771" w14:textId="77777777" w:rsidR="001928FB" w:rsidRPr="00DC5B7F" w:rsidRDefault="001928FB" w:rsidP="00CF1621">
      <w:pPr>
        <w:pBdr>
          <w:top w:val="single" w:sz="4" w:space="1" w:color="auto"/>
          <w:left w:val="single" w:sz="4" w:space="4" w:color="auto"/>
          <w:bottom w:val="single" w:sz="4" w:space="1" w:color="auto"/>
          <w:right w:val="single" w:sz="4" w:space="4" w:color="auto"/>
        </w:pBdr>
        <w:rPr>
          <w:lang w:val="sl-SI"/>
        </w:rPr>
      </w:pPr>
    </w:p>
    <w:p w14:paraId="63BA208B" w14:textId="77777777" w:rsidR="003A6698" w:rsidRDefault="003A6698">
      <w:pPr>
        <w:jc w:val="left"/>
        <w:rPr>
          <w:lang w:val="sl-SI"/>
        </w:rPr>
      </w:pPr>
    </w:p>
    <w:p w14:paraId="6469653D" w14:textId="665A7C36" w:rsidR="003A6698" w:rsidRPr="006B40D5" w:rsidRDefault="00070D41">
      <w:pPr>
        <w:jc w:val="left"/>
        <w:rPr>
          <w:i/>
          <w:iCs/>
          <w:lang w:val="sl-SI"/>
        </w:rPr>
      </w:pPr>
      <w:r>
        <w:rPr>
          <w:i/>
          <w:iCs/>
          <w:lang w:val="sl-SI"/>
        </w:rPr>
        <w:t>Polja</w:t>
      </w:r>
      <w:r w:rsidR="003A6698" w:rsidRPr="006B40D5">
        <w:rPr>
          <w:i/>
          <w:iCs/>
          <w:lang w:val="sl-SI"/>
        </w:rPr>
        <w:t xml:space="preserve"> od 1 do 4: skupaj </w:t>
      </w:r>
      <w:r w:rsidR="00FA2DC5" w:rsidRPr="00833257">
        <w:rPr>
          <w:b/>
          <w:i/>
          <w:iCs/>
          <w:lang w:val="sl-SI"/>
        </w:rPr>
        <w:t>VSAJ</w:t>
      </w:r>
      <w:r w:rsidR="003A6698" w:rsidRPr="00833257">
        <w:rPr>
          <w:b/>
          <w:i/>
          <w:iCs/>
          <w:lang w:val="sl-SI"/>
        </w:rPr>
        <w:t xml:space="preserve"> 1000 besed</w:t>
      </w:r>
      <w:r w:rsidR="00666F6D">
        <w:rPr>
          <w:b/>
          <w:i/>
          <w:iCs/>
          <w:lang w:val="sl-SI"/>
        </w:rPr>
        <w:t xml:space="preserve"> </w:t>
      </w:r>
      <w:r w:rsidR="00666F6D" w:rsidRPr="00666F6D">
        <w:rPr>
          <w:iCs/>
          <w:lang w:val="sl-SI"/>
        </w:rPr>
        <w:t xml:space="preserve">(glej smernice </w:t>
      </w:r>
      <w:r w:rsidR="005F5A64">
        <w:rPr>
          <w:iCs/>
          <w:lang w:val="sl-SI"/>
        </w:rPr>
        <w:t>razdelek</w:t>
      </w:r>
      <w:r w:rsidR="00666F6D" w:rsidRPr="00666F6D">
        <w:rPr>
          <w:iCs/>
          <w:lang w:val="sl-SI"/>
        </w:rPr>
        <w:t xml:space="preserve"> 2.2)</w:t>
      </w:r>
      <w:r w:rsidR="003A6698" w:rsidRPr="00833257">
        <w:rPr>
          <w:i/>
          <w:iCs/>
          <w:lang w:val="sl-SI"/>
        </w:rPr>
        <w:t>.</w:t>
      </w:r>
    </w:p>
    <w:p w14:paraId="59908DD5" w14:textId="0D07197C" w:rsidR="00402D06" w:rsidRPr="00DC5B7F" w:rsidRDefault="00402D06">
      <w:pPr>
        <w:jc w:val="left"/>
        <w:rPr>
          <w:lang w:val="sl-SI"/>
        </w:rPr>
      </w:pPr>
      <w:r w:rsidRPr="00DC5B7F">
        <w:rPr>
          <w:lang w:val="sl-SI"/>
        </w:rPr>
        <w:br w:type="page"/>
      </w:r>
    </w:p>
    <w:p w14:paraId="469A8C05" w14:textId="11194290" w:rsidR="001928FB" w:rsidRDefault="00A50BC8" w:rsidP="00A50BC8">
      <w:pPr>
        <w:pStyle w:val="Titolo2"/>
        <w:numPr>
          <w:ilvl w:val="0"/>
          <w:numId w:val="2"/>
        </w:numPr>
        <w:rPr>
          <w:rFonts w:eastAsia="Calibri"/>
          <w:lang w:val="en-GB"/>
        </w:rPr>
      </w:pPr>
      <w:r w:rsidRPr="00D76226">
        <w:rPr>
          <w:rFonts w:eastAsia="Calibri"/>
          <w:lang w:val="en-GB"/>
        </w:rPr>
        <w:lastRenderedPageBreak/>
        <w:softHyphen/>
      </w:r>
      <w:r>
        <w:rPr>
          <w:rFonts w:eastAsia="Calibri"/>
          <w:lang w:val="en-GB"/>
        </w:rPr>
        <w:t>E</w:t>
      </w:r>
      <w:r w:rsidRPr="00D76226">
        <w:rPr>
          <w:rFonts w:eastAsia="Calibri"/>
          <w:lang w:val="en-GB"/>
        </w:rPr>
        <w:t>xplain your project proposal.</w:t>
      </w:r>
    </w:p>
    <w:p w14:paraId="0009805D" w14:textId="77777777" w:rsidR="00FA2DC5" w:rsidRPr="00FA2DC5" w:rsidRDefault="00FA2DC5" w:rsidP="00FA2DC5">
      <w:pPr>
        <w:rPr>
          <w:lang w:val="en-GB"/>
        </w:rPr>
      </w:pPr>
      <w:r w:rsidRPr="00FA2DC5">
        <w:rPr>
          <w:lang w:val="en-GB"/>
        </w:rPr>
        <w:t>What is your project about? What is the mail goal of the project? How does it involve actors from both countries along the border between Italy and Slovenia? Why is the cross-border nature of the project essential? Is the project sustainable in the long term? Can it be replaces in other contexts, different from the original one?</w:t>
      </w:r>
    </w:p>
    <w:p w14:paraId="5407D035" w14:textId="77777777" w:rsidR="00402D06" w:rsidRPr="00402D06" w:rsidRDefault="00402D06" w:rsidP="00402D06">
      <w:pPr>
        <w:rPr>
          <w:lang w:val="en-GB"/>
        </w:rPr>
      </w:pPr>
    </w:p>
    <w:p w14:paraId="2E4868DF"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3B098C23"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7B171DA4"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65FDE1B5"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4FB795D7"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75F9228F"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7C8215CF"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7A1C87EB"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4DC4E902"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2866F446"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2D02DF71"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3763DDB3"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75A0039A"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0D1BB5D4"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2B5BDBB1"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589D2941" w14:textId="77777777" w:rsidR="00A50BC8" w:rsidRPr="00A50BC8" w:rsidRDefault="00A50BC8" w:rsidP="00A50BC8">
      <w:pPr>
        <w:rPr>
          <w:lang w:val="en-GB"/>
        </w:rPr>
      </w:pPr>
    </w:p>
    <w:p w14:paraId="22768D86" w14:textId="482EF817" w:rsidR="00A50BC8" w:rsidRDefault="00A50BC8" w:rsidP="00A50BC8">
      <w:pPr>
        <w:pStyle w:val="Titolo2"/>
        <w:numPr>
          <w:ilvl w:val="0"/>
          <w:numId w:val="2"/>
        </w:numPr>
        <w:rPr>
          <w:rFonts w:eastAsia="Calibri"/>
          <w:lang w:val="en-GB"/>
        </w:rPr>
      </w:pPr>
      <w:r w:rsidRPr="00D76226">
        <w:rPr>
          <w:rFonts w:eastAsia="Calibri"/>
          <w:lang w:val="en-GB"/>
        </w:rPr>
        <w:t>How does it affect the community? Which problems, issues and needs does it tackle?</w:t>
      </w:r>
    </w:p>
    <w:p w14:paraId="7CC7B170" w14:textId="77777777" w:rsidR="00FA2DC5" w:rsidRPr="00FA2DC5" w:rsidRDefault="00FA2DC5" w:rsidP="00FA2DC5">
      <w:pPr>
        <w:rPr>
          <w:lang w:val="en-GB"/>
        </w:rPr>
      </w:pPr>
      <w:r w:rsidRPr="00FA2DC5">
        <w:rPr>
          <w:lang w:val="en-GB"/>
        </w:rPr>
        <w:t xml:space="preserve">What needs and challenges of the cross-border community does it address? How can it benefit the cross-border community? Do the activities encourage integration within the cross-border community? </w:t>
      </w:r>
    </w:p>
    <w:p w14:paraId="1FA37705" w14:textId="77777777" w:rsidR="00402D06" w:rsidRPr="00402D06" w:rsidRDefault="00402D06" w:rsidP="00402D06">
      <w:pPr>
        <w:rPr>
          <w:lang w:val="en-GB"/>
        </w:rPr>
      </w:pPr>
    </w:p>
    <w:p w14:paraId="73CCBD99"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0E480B9E"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78D66BBC"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165811DF"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15B2C1CC"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6623CF58"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67711A22"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3961D384"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7FE3780A"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7462E22E"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64B3D4DB"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44C1B718"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6B522C13"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098DFB37"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202B35ED"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46F7D7E6" w14:textId="77777777" w:rsidR="00402D06" w:rsidRDefault="00402D06" w:rsidP="00402D06">
      <w:pPr>
        <w:rPr>
          <w:lang w:val="en-GB"/>
        </w:rPr>
      </w:pPr>
    </w:p>
    <w:p w14:paraId="434DE182" w14:textId="5729714D" w:rsidR="00A50BC8" w:rsidRDefault="00A50BC8" w:rsidP="00A50BC8">
      <w:pPr>
        <w:pStyle w:val="Titolo2"/>
        <w:numPr>
          <w:ilvl w:val="0"/>
          <w:numId w:val="2"/>
        </w:numPr>
        <w:rPr>
          <w:rFonts w:eastAsia="Calibri"/>
          <w:lang w:val="en-GB"/>
        </w:rPr>
      </w:pPr>
      <w:r w:rsidRPr="00D76226">
        <w:rPr>
          <w:rFonts w:eastAsia="Calibri"/>
          <w:lang w:val="en-GB"/>
        </w:rPr>
        <w:t>Which project activities are foreseen?</w:t>
      </w:r>
    </w:p>
    <w:p w14:paraId="21D87003" w14:textId="77777777" w:rsidR="00FA2DC5" w:rsidRPr="00FA2DC5" w:rsidRDefault="00FA2DC5" w:rsidP="00FA2DC5">
      <w:pPr>
        <w:rPr>
          <w:lang w:val="en-GB"/>
        </w:rPr>
      </w:pPr>
      <w:r w:rsidRPr="00FA2DC5">
        <w:rPr>
          <w:lang w:val="en-GB"/>
        </w:rPr>
        <w:t>What activities will be carried out as part of the project? Are they attractive to young people? How are young people involved in the activities?</w:t>
      </w:r>
    </w:p>
    <w:p w14:paraId="19576DB9" w14:textId="6D13147B" w:rsidR="00402D06" w:rsidRPr="00402D06" w:rsidRDefault="00402D06" w:rsidP="00402D06">
      <w:pPr>
        <w:rPr>
          <w:lang w:val="en-GB"/>
        </w:rPr>
      </w:pPr>
    </w:p>
    <w:p w14:paraId="2AD27CFB"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59A19142"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2CA0805A"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6545D414"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087F998D"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0477F968"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05D59DA6"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78A631EE"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2CE8327A"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0FE446E0"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14259092"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15B88AA7"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56231535"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3E41FE8F"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0F514DB0"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021317E9" w14:textId="77777777" w:rsidR="00A50BC8" w:rsidRDefault="00A50BC8" w:rsidP="00A50BC8">
      <w:pPr>
        <w:rPr>
          <w:lang w:val="en-GB"/>
        </w:rPr>
      </w:pPr>
    </w:p>
    <w:p w14:paraId="7D75D486" w14:textId="7EACCD85" w:rsidR="00A50BC8" w:rsidRDefault="00A50BC8" w:rsidP="00A50BC8">
      <w:pPr>
        <w:pStyle w:val="Titolo2"/>
        <w:numPr>
          <w:ilvl w:val="0"/>
          <w:numId w:val="2"/>
        </w:numPr>
        <w:rPr>
          <w:rFonts w:eastAsia="Calibri"/>
          <w:lang w:val="en-GB"/>
        </w:rPr>
      </w:pPr>
      <w:r w:rsidRPr="00D76226">
        <w:rPr>
          <w:rFonts w:eastAsia="Calibri"/>
          <w:lang w:val="en-GB"/>
        </w:rPr>
        <w:t>Which partners (organization, club, school, university, institution etc.) could be involved in the project?</w:t>
      </w:r>
    </w:p>
    <w:p w14:paraId="0229D33F" w14:textId="77777777" w:rsidR="00FA2DC5" w:rsidRPr="00FA2DC5" w:rsidRDefault="00FA2DC5" w:rsidP="00FA2DC5">
      <w:pPr>
        <w:rPr>
          <w:lang w:val="en-GB"/>
        </w:rPr>
      </w:pPr>
      <w:r w:rsidRPr="00FA2DC5">
        <w:rPr>
          <w:lang w:val="en-GB"/>
        </w:rPr>
        <w:t>Which partners could be involved in the project? Will organizations and/or associations from both sides of the border be involved? Why were these partners chosen? What added values could they bring to the project?</w:t>
      </w:r>
    </w:p>
    <w:p w14:paraId="7FF446FF" w14:textId="77777777" w:rsidR="00402D06" w:rsidRPr="00402D06" w:rsidRDefault="00402D06" w:rsidP="00402D06">
      <w:pPr>
        <w:rPr>
          <w:lang w:val="en-GB"/>
        </w:rPr>
      </w:pPr>
    </w:p>
    <w:p w14:paraId="592262B7"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1A4F0A4A"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76A12F42"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0CEDB7ED"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56ACBF40"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5FF858A3"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5C46A02D"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55694C2A"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49430E24"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20C9987B"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15274C6F"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22A1948F"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221847A2"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1FA6131D"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24C0BB47" w14:textId="77777777" w:rsidR="00A50BC8" w:rsidRDefault="00A50BC8" w:rsidP="00A50BC8">
      <w:pPr>
        <w:pBdr>
          <w:top w:val="single" w:sz="4" w:space="1" w:color="auto"/>
          <w:left w:val="single" w:sz="4" w:space="4" w:color="auto"/>
          <w:bottom w:val="single" w:sz="4" w:space="1" w:color="auto"/>
          <w:right w:val="single" w:sz="4" w:space="4" w:color="auto"/>
        </w:pBdr>
        <w:rPr>
          <w:lang w:val="en-GB"/>
        </w:rPr>
      </w:pPr>
    </w:p>
    <w:p w14:paraId="06EF1CD5" w14:textId="50300B4E" w:rsidR="003A6698" w:rsidRDefault="003A6698" w:rsidP="003A6698">
      <w:pPr>
        <w:tabs>
          <w:tab w:val="left" w:pos="892"/>
        </w:tabs>
        <w:rPr>
          <w:lang w:val="en-GB"/>
        </w:rPr>
      </w:pPr>
    </w:p>
    <w:p w14:paraId="10C7DC23" w14:textId="6D63A5BB" w:rsidR="003A6698" w:rsidRPr="00833257" w:rsidRDefault="003A6698" w:rsidP="006B40D5">
      <w:pPr>
        <w:tabs>
          <w:tab w:val="left" w:pos="892"/>
        </w:tabs>
        <w:rPr>
          <w:b/>
          <w:lang w:val="en-GB"/>
        </w:rPr>
      </w:pPr>
      <w:r w:rsidRPr="006B40D5">
        <w:rPr>
          <w:i/>
          <w:iCs/>
          <w:lang w:val="en-GB"/>
        </w:rPr>
        <w:t xml:space="preserve">Total number of words for section 1 to section 4: </w:t>
      </w:r>
      <w:r w:rsidR="000A043A" w:rsidRPr="00833257">
        <w:rPr>
          <w:b/>
          <w:i/>
          <w:iCs/>
          <w:lang w:val="en-GB"/>
        </w:rPr>
        <w:t xml:space="preserve">AT LEAST </w:t>
      </w:r>
      <w:r w:rsidRPr="00833257">
        <w:rPr>
          <w:b/>
          <w:i/>
          <w:iCs/>
          <w:lang w:val="en-GB"/>
        </w:rPr>
        <w:t>1000</w:t>
      </w:r>
      <w:r w:rsidR="000A043A" w:rsidRPr="00833257">
        <w:rPr>
          <w:b/>
          <w:i/>
          <w:iCs/>
          <w:lang w:val="en-GB"/>
        </w:rPr>
        <w:t xml:space="preserve"> words</w:t>
      </w:r>
      <w:r w:rsidRPr="00833257">
        <w:rPr>
          <w:b/>
          <w:lang w:val="en-GB"/>
        </w:rPr>
        <w:t>.</w:t>
      </w:r>
    </w:p>
    <w:sectPr w:rsidR="003A6698" w:rsidRPr="00833257" w:rsidSect="00E358AA">
      <w:headerReference w:type="default" r:id="rId17"/>
      <w:footerReference w:type="even" r:id="rId18"/>
      <w:footerReference w:type="default" r:id="rId19"/>
      <w:pgSz w:w="11906" w:h="16838"/>
      <w:pgMar w:top="2268" w:right="1134" w:bottom="1701" w:left="1134" w:header="709" w:footer="7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028AB" w14:textId="77777777" w:rsidR="00E52E70" w:rsidRDefault="00E52E70" w:rsidP="00A37662">
      <w:r>
        <w:separator/>
      </w:r>
    </w:p>
  </w:endnote>
  <w:endnote w:type="continuationSeparator" w:id="0">
    <w:p w14:paraId="41C6CDE8" w14:textId="77777777" w:rsidR="00E52E70" w:rsidRDefault="00E52E70" w:rsidP="00A37662">
      <w:r>
        <w:continuationSeparator/>
      </w:r>
    </w:p>
  </w:endnote>
  <w:endnote w:type="continuationNotice" w:id="1">
    <w:p w14:paraId="6A0574A6" w14:textId="77777777" w:rsidR="00F60026" w:rsidRDefault="00F600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Pr>
      <w:id w:val="-1348096183"/>
      <w:docPartObj>
        <w:docPartGallery w:val="Page Numbers (Bottom of Page)"/>
        <w:docPartUnique/>
      </w:docPartObj>
    </w:sdtPr>
    <w:sdtEndPr>
      <w:rPr>
        <w:rStyle w:val="Numeropagina"/>
      </w:rPr>
    </w:sdtEndPr>
    <w:sdtContent>
      <w:p w14:paraId="122987DF" w14:textId="77777777" w:rsidR="001C67B9" w:rsidRDefault="001C67B9" w:rsidP="00AA0DD3">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5E4E2358" w14:textId="77777777" w:rsidR="001C67B9" w:rsidRDefault="001C67B9" w:rsidP="001C67B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Fonts w:cs="Open Sans"/>
        <w:color w:val="1E3D86"/>
      </w:rPr>
      <w:id w:val="-951311150"/>
      <w:docPartObj>
        <w:docPartGallery w:val="Page Numbers (Bottom of Page)"/>
        <w:docPartUnique/>
      </w:docPartObj>
    </w:sdtPr>
    <w:sdtEndPr>
      <w:rPr>
        <w:rStyle w:val="Numeropagina"/>
      </w:rPr>
    </w:sdtEndPr>
    <w:sdtContent>
      <w:p w14:paraId="28897DFC" w14:textId="5C440DAD" w:rsidR="001C67B9" w:rsidRPr="001C67B9" w:rsidRDefault="001C67B9" w:rsidP="00873C54">
        <w:pPr>
          <w:pStyle w:val="Pidipagina"/>
          <w:framePr w:wrap="none" w:vAnchor="text" w:hAnchor="page" w:x="10451" w:y="-120"/>
          <w:rPr>
            <w:rStyle w:val="Numeropagina"/>
            <w:rFonts w:cs="Open Sans"/>
            <w:color w:val="1E3D86"/>
          </w:rPr>
        </w:pPr>
        <w:r w:rsidRPr="001C67B9">
          <w:rPr>
            <w:rStyle w:val="Numeropagina"/>
            <w:rFonts w:cs="Open Sans"/>
            <w:color w:val="1E3D86"/>
          </w:rPr>
          <w:fldChar w:fldCharType="begin"/>
        </w:r>
        <w:r w:rsidRPr="001C67B9">
          <w:rPr>
            <w:rStyle w:val="Numeropagina"/>
            <w:rFonts w:cs="Open Sans"/>
            <w:color w:val="1E3D86"/>
          </w:rPr>
          <w:instrText xml:space="preserve"> PAGE </w:instrText>
        </w:r>
        <w:r w:rsidRPr="001C67B9">
          <w:rPr>
            <w:rStyle w:val="Numeropagina"/>
            <w:rFonts w:cs="Open Sans"/>
            <w:color w:val="1E3D86"/>
          </w:rPr>
          <w:fldChar w:fldCharType="separate"/>
        </w:r>
        <w:r w:rsidR="00EA329F">
          <w:rPr>
            <w:rStyle w:val="Numeropagina"/>
            <w:rFonts w:cs="Open Sans"/>
            <w:noProof/>
            <w:color w:val="1E3D86"/>
          </w:rPr>
          <w:t>1</w:t>
        </w:r>
        <w:r w:rsidRPr="001C67B9">
          <w:rPr>
            <w:rStyle w:val="Numeropagina"/>
            <w:rFonts w:cs="Open Sans"/>
            <w:color w:val="1E3D86"/>
          </w:rPr>
          <w:fldChar w:fldCharType="end"/>
        </w:r>
      </w:p>
    </w:sdtContent>
  </w:sdt>
  <w:p w14:paraId="3DB3027D" w14:textId="4CA9F476" w:rsidR="001C67B9" w:rsidRDefault="00873C54" w:rsidP="001C67B9">
    <w:pPr>
      <w:pStyle w:val="Pidipagina"/>
      <w:ind w:right="360"/>
    </w:pPr>
    <w:r w:rsidRPr="00B53860">
      <w:rPr>
        <w:noProof/>
        <w:lang w:eastAsia="it-IT"/>
      </w:rPr>
      <w:drawing>
        <wp:anchor distT="0" distB="0" distL="114300" distR="114300" simplePos="0" relativeHeight="251668480" behindDoc="0" locked="0" layoutInCell="1" allowOverlap="1" wp14:anchorId="2F143C85" wp14:editId="7C1AF066">
          <wp:simplePos x="0" y="0"/>
          <wp:positionH relativeFrom="column">
            <wp:posOffset>3994150</wp:posOffset>
          </wp:positionH>
          <wp:positionV relativeFrom="paragraph">
            <wp:posOffset>-82550</wp:posOffset>
          </wp:positionV>
          <wp:extent cx="536400" cy="543600"/>
          <wp:effectExtent l="0" t="0" r="0" b="8890"/>
          <wp:wrapNone/>
          <wp:docPr id="37" name="Immagine 37" descr="C:\Users\a04185\Desktop\Logo Youth4Cooperation senza s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04185\Desktop\Logo Youth4Cooperation senza sfond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64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6432" behindDoc="1" locked="0" layoutInCell="1" allowOverlap="1" wp14:anchorId="13DFF287" wp14:editId="50887375">
          <wp:simplePos x="0" y="0"/>
          <wp:positionH relativeFrom="column">
            <wp:posOffset>3470910</wp:posOffset>
          </wp:positionH>
          <wp:positionV relativeFrom="paragraph">
            <wp:posOffset>1270</wp:posOffset>
          </wp:positionV>
          <wp:extent cx="381000" cy="390686"/>
          <wp:effectExtent l="0" t="0" r="0" b="9525"/>
          <wp:wrapNone/>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390686"/>
                  </a:xfrm>
                  <a:prstGeom prst="rect">
                    <a:avLst/>
                  </a:prstGeom>
                  <a:noFill/>
                </pic:spPr>
              </pic:pic>
            </a:graphicData>
          </a:graphic>
          <wp14:sizeRelH relativeFrom="margin">
            <wp14:pctWidth>0</wp14:pctWidth>
          </wp14:sizeRelH>
          <wp14:sizeRelV relativeFrom="margin">
            <wp14:pctHeight>0</wp14:pctHeight>
          </wp14:sizeRelV>
        </wp:anchor>
      </w:drawing>
    </w:r>
    <w:r w:rsidRPr="002D7363">
      <w:rPr>
        <w:noProof/>
        <w:lang w:eastAsia="it-IT"/>
      </w:rPr>
      <w:drawing>
        <wp:anchor distT="0" distB="0" distL="114300" distR="114300" simplePos="0" relativeHeight="251664384" behindDoc="0" locked="0" layoutInCell="1" allowOverlap="1" wp14:anchorId="32BF9338" wp14:editId="100FBF19">
          <wp:simplePos x="0" y="0"/>
          <wp:positionH relativeFrom="page">
            <wp:posOffset>2263140</wp:posOffset>
          </wp:positionH>
          <wp:positionV relativeFrom="paragraph">
            <wp:posOffset>0</wp:posOffset>
          </wp:positionV>
          <wp:extent cx="1774800" cy="396000"/>
          <wp:effectExtent l="0" t="0" r="0" b="4445"/>
          <wp:wrapNone/>
          <wp:docPr id="9" name="Immagine 9" descr="C:\Users\a04185\Desktop\logo FVG 10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a04185\Desktop\logo FVG 102a.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774800" cy="39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67B9" w:rsidRPr="001C67B9">
      <w:rPr>
        <w:noProof/>
        <w:lang w:eastAsia="it-IT"/>
      </w:rPr>
      <w:drawing>
        <wp:anchor distT="0" distB="0" distL="114300" distR="114300" simplePos="0" relativeHeight="251658240" behindDoc="0" locked="0" layoutInCell="1" allowOverlap="1" wp14:anchorId="3A4DFB86" wp14:editId="79E30D56">
          <wp:simplePos x="0" y="0"/>
          <wp:positionH relativeFrom="column">
            <wp:posOffset>0</wp:posOffset>
          </wp:positionH>
          <wp:positionV relativeFrom="paragraph">
            <wp:posOffset>-289560</wp:posOffset>
          </wp:positionV>
          <wp:extent cx="6032500" cy="101600"/>
          <wp:effectExtent l="0" t="0" r="0" b="0"/>
          <wp:wrapSquare wrapText="bothSides"/>
          <wp:docPr id="1303034284" name="Immagine 1303034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034284" name=""/>
                  <pic:cNvPicPr/>
                </pic:nvPicPr>
                <pic:blipFill>
                  <a:blip r:embed="rId4">
                    <a:extLst>
                      <a:ext uri="{28A0092B-C50C-407E-A947-70E740481C1C}">
                        <a14:useLocalDpi xmlns:a14="http://schemas.microsoft.com/office/drawing/2010/main" val="0"/>
                      </a:ext>
                    </a:extLst>
                  </a:blip>
                  <a:stretch>
                    <a:fillRect/>
                  </a:stretch>
                </pic:blipFill>
                <pic:spPr>
                  <a:xfrm>
                    <a:off x="0" y="0"/>
                    <a:ext cx="6032500" cy="101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D7756" w14:textId="77777777" w:rsidR="00E52E70" w:rsidRDefault="00E52E70" w:rsidP="00A37662">
      <w:r>
        <w:separator/>
      </w:r>
    </w:p>
  </w:footnote>
  <w:footnote w:type="continuationSeparator" w:id="0">
    <w:p w14:paraId="029540F7" w14:textId="77777777" w:rsidR="00E52E70" w:rsidRDefault="00E52E70" w:rsidP="00A37662">
      <w:r>
        <w:continuationSeparator/>
      </w:r>
    </w:p>
  </w:footnote>
  <w:footnote w:type="continuationNotice" w:id="1">
    <w:p w14:paraId="561C2E26" w14:textId="77777777" w:rsidR="00F60026" w:rsidRDefault="00F6002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F200D" w14:textId="22F6CAA5" w:rsidR="00D92D30" w:rsidRDefault="00873C54" w:rsidP="00D92D30">
    <w:pPr>
      <w:pStyle w:val="Intestazione"/>
      <w:jc w:val="left"/>
    </w:pPr>
    <w:r>
      <w:rPr>
        <w:noProof/>
        <w:lang w:eastAsia="it-IT"/>
      </w:rPr>
      <w:drawing>
        <wp:anchor distT="0" distB="0" distL="114300" distR="114300" simplePos="0" relativeHeight="251662336" behindDoc="0" locked="0" layoutInCell="1" allowOverlap="1" wp14:anchorId="70C8D269" wp14:editId="50522116">
          <wp:simplePos x="0" y="0"/>
          <wp:positionH relativeFrom="column">
            <wp:posOffset>4741968</wp:posOffset>
          </wp:positionH>
          <wp:positionV relativeFrom="page">
            <wp:posOffset>487045</wp:posOffset>
          </wp:positionV>
          <wp:extent cx="1378800" cy="561600"/>
          <wp:effectExtent l="0" t="0" r="0" b="0"/>
          <wp:wrapNone/>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MODER RUMEN.png"/>
                  <pic:cNvPicPr/>
                </pic:nvPicPr>
                <pic:blipFill rotWithShape="1">
                  <a:blip r:embed="rId1" cstate="print">
                    <a:extLst>
                      <a:ext uri="{28A0092B-C50C-407E-A947-70E740481C1C}">
                        <a14:useLocalDpi xmlns:a14="http://schemas.microsoft.com/office/drawing/2010/main" val="0"/>
                      </a:ext>
                    </a:extLst>
                  </a:blip>
                  <a:srcRect l="6800" t="32266" r="15600" b="36267"/>
                  <a:stretch/>
                </pic:blipFill>
                <pic:spPr bwMode="auto">
                  <a:xfrm>
                    <a:off x="0" y="0"/>
                    <a:ext cx="1378800" cy="561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2D30" w:rsidRPr="00A37662">
      <w:rPr>
        <w:noProof/>
        <w:lang w:eastAsia="it-IT"/>
      </w:rPr>
      <w:drawing>
        <wp:anchor distT="0" distB="0" distL="114300" distR="114300" simplePos="0" relativeHeight="251660288" behindDoc="0" locked="0" layoutInCell="1" allowOverlap="1" wp14:anchorId="5E8D37BC" wp14:editId="237F8AC0">
          <wp:simplePos x="0" y="0"/>
          <wp:positionH relativeFrom="margin">
            <wp:posOffset>-2540</wp:posOffset>
          </wp:positionH>
          <wp:positionV relativeFrom="paragraph">
            <wp:posOffset>114935</wp:posOffset>
          </wp:positionV>
          <wp:extent cx="2965450" cy="488950"/>
          <wp:effectExtent l="0" t="0" r="0" b="635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60603" name="Immagine 1"/>
                  <pic:cNvPicPr/>
                </pic:nvPicPr>
                <pic:blipFill rotWithShape="1">
                  <a:blip r:embed="rId2" cstate="print">
                    <a:extLst>
                      <a:ext uri="{28A0092B-C50C-407E-A947-70E740481C1C}">
                        <a14:useLocalDpi xmlns:a14="http://schemas.microsoft.com/office/drawing/2010/main" val="0"/>
                      </a:ext>
                    </a:extLst>
                  </a:blip>
                  <a:srcRect r="51250" b="259"/>
                  <a:stretch/>
                </pic:blipFill>
                <pic:spPr bwMode="auto">
                  <a:xfrm>
                    <a:off x="0" y="0"/>
                    <a:ext cx="2965450" cy="488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92D30">
      <w:tab/>
    </w:r>
    <w:r w:rsidR="00D92D30">
      <w:tab/>
    </w:r>
  </w:p>
  <w:p w14:paraId="3FBC20C5" w14:textId="2326325E" w:rsidR="00A37662" w:rsidRDefault="00A37662" w:rsidP="00A37662">
    <w:pPr>
      <w:pStyle w:val="Intestazione"/>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B6181"/>
    <w:multiLevelType w:val="hybridMultilevel"/>
    <w:tmpl w:val="4DCA9D50"/>
    <w:lvl w:ilvl="0" w:tplc="0410000F">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D8C1C87"/>
    <w:multiLevelType w:val="hybridMultilevel"/>
    <w:tmpl w:val="54B0609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ic Erika">
    <w15:presenceInfo w15:providerId="AD" w15:userId="S-1-5-21-227434608-3077562758-2331788143-1350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GB" w:vendorID="64" w:dllVersion="131078" w:nlCheck="1" w:checkStyle="1"/>
  <w:attachedTemplate r:id="rId1"/>
  <w:defaultTabStop w:val="708"/>
  <w:hyphenationZone w:val="283"/>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8AA"/>
    <w:rsid w:val="000410B1"/>
    <w:rsid w:val="00070D41"/>
    <w:rsid w:val="000A043A"/>
    <w:rsid w:val="000C07B5"/>
    <w:rsid w:val="000D2F13"/>
    <w:rsid w:val="000D5FDF"/>
    <w:rsid w:val="000D7534"/>
    <w:rsid w:val="000F1A84"/>
    <w:rsid w:val="00112EBB"/>
    <w:rsid w:val="001367C5"/>
    <w:rsid w:val="001553EB"/>
    <w:rsid w:val="00162774"/>
    <w:rsid w:val="0016721D"/>
    <w:rsid w:val="00175AC8"/>
    <w:rsid w:val="001928FB"/>
    <w:rsid w:val="001C67B9"/>
    <w:rsid w:val="001C718D"/>
    <w:rsid w:val="001D3E25"/>
    <w:rsid w:val="00204191"/>
    <w:rsid w:val="0023321A"/>
    <w:rsid w:val="0027714B"/>
    <w:rsid w:val="002938A6"/>
    <w:rsid w:val="00297DE8"/>
    <w:rsid w:val="002D0474"/>
    <w:rsid w:val="00300164"/>
    <w:rsid w:val="00324BFA"/>
    <w:rsid w:val="00334A5A"/>
    <w:rsid w:val="00340333"/>
    <w:rsid w:val="00344A7C"/>
    <w:rsid w:val="003460F1"/>
    <w:rsid w:val="003473EB"/>
    <w:rsid w:val="00350DB1"/>
    <w:rsid w:val="0035242E"/>
    <w:rsid w:val="00381FE6"/>
    <w:rsid w:val="00396694"/>
    <w:rsid w:val="003A6698"/>
    <w:rsid w:val="00402D06"/>
    <w:rsid w:val="00433EF8"/>
    <w:rsid w:val="004708D6"/>
    <w:rsid w:val="00480EE5"/>
    <w:rsid w:val="0053309E"/>
    <w:rsid w:val="00551239"/>
    <w:rsid w:val="005858F1"/>
    <w:rsid w:val="00591C10"/>
    <w:rsid w:val="005A4F16"/>
    <w:rsid w:val="005B5A96"/>
    <w:rsid w:val="005B71BE"/>
    <w:rsid w:val="005E3F38"/>
    <w:rsid w:val="005F5A64"/>
    <w:rsid w:val="00600084"/>
    <w:rsid w:val="00623BAD"/>
    <w:rsid w:val="00635989"/>
    <w:rsid w:val="00653400"/>
    <w:rsid w:val="0065543B"/>
    <w:rsid w:val="00666F6D"/>
    <w:rsid w:val="00687A83"/>
    <w:rsid w:val="006B40D5"/>
    <w:rsid w:val="006C3D33"/>
    <w:rsid w:val="006E40B5"/>
    <w:rsid w:val="006F6513"/>
    <w:rsid w:val="0074172C"/>
    <w:rsid w:val="00744008"/>
    <w:rsid w:val="00766D97"/>
    <w:rsid w:val="00770D46"/>
    <w:rsid w:val="0077109F"/>
    <w:rsid w:val="00772FAF"/>
    <w:rsid w:val="007865AD"/>
    <w:rsid w:val="00801E44"/>
    <w:rsid w:val="00813E45"/>
    <w:rsid w:val="00821F1E"/>
    <w:rsid w:val="00833257"/>
    <w:rsid w:val="00873C54"/>
    <w:rsid w:val="008927A0"/>
    <w:rsid w:val="008C3A3F"/>
    <w:rsid w:val="008F0F1D"/>
    <w:rsid w:val="00914D4F"/>
    <w:rsid w:val="0093154A"/>
    <w:rsid w:val="00957AF3"/>
    <w:rsid w:val="009816E1"/>
    <w:rsid w:val="00982DCB"/>
    <w:rsid w:val="00992EBB"/>
    <w:rsid w:val="00997088"/>
    <w:rsid w:val="009D283F"/>
    <w:rsid w:val="009E3C4F"/>
    <w:rsid w:val="009E613A"/>
    <w:rsid w:val="009F2BF4"/>
    <w:rsid w:val="00A04CE0"/>
    <w:rsid w:val="00A31574"/>
    <w:rsid w:val="00A37662"/>
    <w:rsid w:val="00A50BC8"/>
    <w:rsid w:val="00AA69EC"/>
    <w:rsid w:val="00AE067F"/>
    <w:rsid w:val="00AE07A4"/>
    <w:rsid w:val="00AF1BA1"/>
    <w:rsid w:val="00B060BE"/>
    <w:rsid w:val="00B5109C"/>
    <w:rsid w:val="00B61F69"/>
    <w:rsid w:val="00B84443"/>
    <w:rsid w:val="00BB28CD"/>
    <w:rsid w:val="00BD2EEC"/>
    <w:rsid w:val="00C04706"/>
    <w:rsid w:val="00C1352D"/>
    <w:rsid w:val="00C211AB"/>
    <w:rsid w:val="00C26533"/>
    <w:rsid w:val="00C40903"/>
    <w:rsid w:val="00C56503"/>
    <w:rsid w:val="00CB2362"/>
    <w:rsid w:val="00CE261A"/>
    <w:rsid w:val="00CF0700"/>
    <w:rsid w:val="00CF1621"/>
    <w:rsid w:val="00D13C0F"/>
    <w:rsid w:val="00D74B24"/>
    <w:rsid w:val="00D82153"/>
    <w:rsid w:val="00D92D30"/>
    <w:rsid w:val="00DB0106"/>
    <w:rsid w:val="00DC5B7F"/>
    <w:rsid w:val="00E358AA"/>
    <w:rsid w:val="00E4299D"/>
    <w:rsid w:val="00E50E85"/>
    <w:rsid w:val="00E52E70"/>
    <w:rsid w:val="00E53A11"/>
    <w:rsid w:val="00E66154"/>
    <w:rsid w:val="00E73E77"/>
    <w:rsid w:val="00E9258E"/>
    <w:rsid w:val="00EA1767"/>
    <w:rsid w:val="00EA329F"/>
    <w:rsid w:val="00EC3179"/>
    <w:rsid w:val="00F04F4D"/>
    <w:rsid w:val="00F134C8"/>
    <w:rsid w:val="00F32AEC"/>
    <w:rsid w:val="00F56C69"/>
    <w:rsid w:val="00F60026"/>
    <w:rsid w:val="00FA2DC5"/>
    <w:rsid w:val="00FA4C0F"/>
    <w:rsid w:val="00FB23C7"/>
    <w:rsid w:val="00FC3E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36E3C5E"/>
  <w15:chartTrackingRefBased/>
  <w15:docId w15:val="{4FD38AF8-FA26-478E-9B30-442C60036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154A"/>
    <w:pPr>
      <w:jc w:val="both"/>
    </w:pPr>
    <w:rPr>
      <w:rFonts w:ascii="Open Sans" w:hAnsi="Open Sans"/>
      <w:color w:val="404040" w:themeColor="text1" w:themeTint="BF"/>
      <w:sz w:val="22"/>
    </w:rPr>
  </w:style>
  <w:style w:type="paragraph" w:styleId="Titolo1">
    <w:name w:val="heading 1"/>
    <w:basedOn w:val="Normale"/>
    <w:next w:val="Normale"/>
    <w:link w:val="Titolo1Carattere"/>
    <w:uiPriority w:val="9"/>
    <w:qFormat/>
    <w:rsid w:val="001C67B9"/>
    <w:pPr>
      <w:keepNext/>
      <w:keepLines/>
      <w:spacing w:before="360" w:after="80"/>
      <w:outlineLvl w:val="0"/>
    </w:pPr>
    <w:rPr>
      <w:rFonts w:eastAsiaTheme="majorEastAsia" w:cstheme="majorBidi"/>
      <w:b/>
      <w:color w:val="1E3D86"/>
      <w:sz w:val="40"/>
      <w:szCs w:val="40"/>
    </w:rPr>
  </w:style>
  <w:style w:type="paragraph" w:styleId="Titolo2">
    <w:name w:val="heading 2"/>
    <w:basedOn w:val="Normale"/>
    <w:next w:val="Normale"/>
    <w:link w:val="Titolo2Carattere"/>
    <w:uiPriority w:val="9"/>
    <w:unhideWhenUsed/>
    <w:qFormat/>
    <w:rsid w:val="001C67B9"/>
    <w:pPr>
      <w:keepNext/>
      <w:keepLines/>
      <w:spacing w:before="160" w:after="80"/>
      <w:outlineLvl w:val="1"/>
    </w:pPr>
    <w:rPr>
      <w:rFonts w:ascii="Open Sans Semibold" w:eastAsiaTheme="majorEastAsia" w:hAnsi="Open Sans Semibold" w:cstheme="majorBidi"/>
      <w:b/>
      <w:color w:val="1E3D86"/>
      <w:sz w:val="32"/>
      <w:szCs w:val="32"/>
    </w:rPr>
  </w:style>
  <w:style w:type="paragraph" w:styleId="Titolo3">
    <w:name w:val="heading 3"/>
    <w:basedOn w:val="Normale"/>
    <w:next w:val="Normale"/>
    <w:link w:val="Titolo3Carattere"/>
    <w:uiPriority w:val="9"/>
    <w:unhideWhenUsed/>
    <w:qFormat/>
    <w:rsid w:val="00A37662"/>
    <w:pPr>
      <w:keepNext/>
      <w:keepLines/>
      <w:spacing w:before="160" w:after="80"/>
      <w:outlineLvl w:val="2"/>
    </w:pPr>
    <w:rPr>
      <w:rFonts w:eastAsiaTheme="majorEastAsia" w:cstheme="majorBidi"/>
      <w:color w:val="162C64" w:themeColor="accent1" w:themeShade="BF"/>
      <w:sz w:val="28"/>
      <w:szCs w:val="28"/>
    </w:rPr>
  </w:style>
  <w:style w:type="paragraph" w:styleId="Titolo4">
    <w:name w:val="heading 4"/>
    <w:basedOn w:val="Normale"/>
    <w:next w:val="Normale"/>
    <w:link w:val="Titolo4Carattere"/>
    <w:uiPriority w:val="9"/>
    <w:semiHidden/>
    <w:unhideWhenUsed/>
    <w:qFormat/>
    <w:rsid w:val="00A37662"/>
    <w:pPr>
      <w:keepNext/>
      <w:keepLines/>
      <w:spacing w:before="80" w:after="40"/>
      <w:outlineLvl w:val="3"/>
    </w:pPr>
    <w:rPr>
      <w:rFonts w:eastAsiaTheme="majorEastAsia" w:cstheme="majorBidi"/>
      <w:i/>
      <w:iCs/>
      <w:color w:val="162C64" w:themeColor="accent1" w:themeShade="BF"/>
    </w:rPr>
  </w:style>
  <w:style w:type="paragraph" w:styleId="Titolo5">
    <w:name w:val="heading 5"/>
    <w:basedOn w:val="Normale"/>
    <w:next w:val="Normale"/>
    <w:link w:val="Titolo5Carattere"/>
    <w:uiPriority w:val="9"/>
    <w:semiHidden/>
    <w:unhideWhenUsed/>
    <w:qFormat/>
    <w:rsid w:val="00A37662"/>
    <w:pPr>
      <w:keepNext/>
      <w:keepLines/>
      <w:spacing w:before="80" w:after="40"/>
      <w:outlineLvl w:val="4"/>
    </w:pPr>
    <w:rPr>
      <w:rFonts w:eastAsiaTheme="majorEastAsia" w:cstheme="majorBidi"/>
      <w:color w:val="162C64" w:themeColor="accent1" w:themeShade="BF"/>
    </w:rPr>
  </w:style>
  <w:style w:type="paragraph" w:styleId="Titolo6">
    <w:name w:val="heading 6"/>
    <w:basedOn w:val="Normale"/>
    <w:next w:val="Normale"/>
    <w:link w:val="Titolo6Carattere"/>
    <w:uiPriority w:val="9"/>
    <w:semiHidden/>
    <w:unhideWhenUsed/>
    <w:qFormat/>
    <w:rsid w:val="00A37662"/>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37662"/>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37662"/>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37662"/>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INAPPtable">
    <w:name w:val="INAPP_table"/>
    <w:basedOn w:val="Tabellaelenco3-colore1"/>
    <w:uiPriority w:val="99"/>
    <w:rsid w:val="000F1A84"/>
    <w:rPr>
      <w:rFonts w:ascii="Calibri" w:eastAsia="Calibri" w:hAnsi="Calibri" w:cs="Times New Roman"/>
      <w:kern w:val="0"/>
      <w:sz w:val="22"/>
      <w:szCs w:val="20"/>
      <w:lang w:eastAsia="it-IT"/>
      <w14:ligatures w14:val="none"/>
    </w:rPr>
    <w:tblPr/>
    <w:tcPr>
      <w:vAlign w:val="center"/>
    </w:tcPr>
    <w:tblStylePr w:type="firstRow">
      <w:rPr>
        <w:b/>
        <w:bCs/>
        <w:color w:val="FFFFFF" w:themeColor="background1"/>
      </w:rPr>
      <w:tblPr/>
      <w:tcPr>
        <w:shd w:val="clear" w:color="auto" w:fill="1E3C87" w:themeFill="accent1"/>
      </w:tcPr>
    </w:tblStylePr>
    <w:tblStylePr w:type="lastRow">
      <w:rPr>
        <w:b/>
        <w:bCs/>
      </w:rPr>
      <w:tblPr/>
      <w:tcPr>
        <w:tcBorders>
          <w:top w:val="double" w:sz="4" w:space="0" w:color="1E3C8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E3C87" w:themeColor="accent1"/>
          <w:right w:val="single" w:sz="4" w:space="0" w:color="1E3C87" w:themeColor="accent1"/>
        </w:tcBorders>
      </w:tcPr>
    </w:tblStylePr>
    <w:tblStylePr w:type="band1Horz">
      <w:tblPr/>
      <w:tcPr>
        <w:tcBorders>
          <w:top w:val="single" w:sz="4" w:space="0" w:color="1E3C87" w:themeColor="accent1"/>
          <w:bottom w:val="single" w:sz="4" w:space="0" w:color="1E3C8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E3C87" w:themeColor="accent1"/>
          <w:left w:val="nil"/>
        </w:tcBorders>
      </w:tcPr>
    </w:tblStylePr>
    <w:tblStylePr w:type="swCell">
      <w:tblPr/>
      <w:tcPr>
        <w:tcBorders>
          <w:top w:val="double" w:sz="4" w:space="0" w:color="1E3C87" w:themeColor="accent1"/>
          <w:right w:val="nil"/>
        </w:tcBorders>
      </w:tcPr>
    </w:tblStylePr>
  </w:style>
  <w:style w:type="table" w:styleId="Tabellaelenco3-colore1">
    <w:name w:val="List Table 3 Accent 1"/>
    <w:basedOn w:val="Tabellanormale"/>
    <w:uiPriority w:val="48"/>
    <w:rsid w:val="000F1A84"/>
    <w:tblPr>
      <w:tblStyleRowBandSize w:val="1"/>
      <w:tblStyleColBandSize w:val="1"/>
      <w:tblBorders>
        <w:top w:val="single" w:sz="4" w:space="0" w:color="1E3C87" w:themeColor="accent1"/>
        <w:left w:val="single" w:sz="4" w:space="0" w:color="1E3C87" w:themeColor="accent1"/>
        <w:bottom w:val="single" w:sz="4" w:space="0" w:color="1E3C87" w:themeColor="accent1"/>
        <w:right w:val="single" w:sz="4" w:space="0" w:color="1E3C87" w:themeColor="accent1"/>
      </w:tblBorders>
    </w:tblPr>
    <w:tblStylePr w:type="firstRow">
      <w:rPr>
        <w:b/>
        <w:bCs/>
        <w:color w:val="FFFFFF" w:themeColor="background1"/>
      </w:rPr>
      <w:tblPr/>
      <w:tcPr>
        <w:shd w:val="clear" w:color="auto" w:fill="1E3C87" w:themeFill="accent1"/>
      </w:tcPr>
    </w:tblStylePr>
    <w:tblStylePr w:type="lastRow">
      <w:rPr>
        <w:b/>
        <w:bCs/>
      </w:rPr>
      <w:tblPr/>
      <w:tcPr>
        <w:tcBorders>
          <w:top w:val="double" w:sz="4" w:space="0" w:color="1E3C8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E3C87" w:themeColor="accent1"/>
          <w:right w:val="single" w:sz="4" w:space="0" w:color="1E3C87" w:themeColor="accent1"/>
        </w:tcBorders>
      </w:tcPr>
    </w:tblStylePr>
    <w:tblStylePr w:type="band1Horz">
      <w:tblPr/>
      <w:tcPr>
        <w:tcBorders>
          <w:top w:val="single" w:sz="4" w:space="0" w:color="1E3C87" w:themeColor="accent1"/>
          <w:bottom w:val="single" w:sz="4" w:space="0" w:color="1E3C8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E3C87" w:themeColor="accent1"/>
          <w:left w:val="nil"/>
        </w:tcBorders>
      </w:tcPr>
    </w:tblStylePr>
    <w:tblStylePr w:type="swCell">
      <w:tblPr/>
      <w:tcPr>
        <w:tcBorders>
          <w:top w:val="double" w:sz="4" w:space="0" w:color="1E3C87" w:themeColor="accent1"/>
          <w:right w:val="nil"/>
        </w:tcBorders>
      </w:tcPr>
    </w:tblStylePr>
  </w:style>
  <w:style w:type="character" w:customStyle="1" w:styleId="Titolo1Carattere">
    <w:name w:val="Titolo 1 Carattere"/>
    <w:basedOn w:val="Carpredefinitoparagrafo"/>
    <w:link w:val="Titolo1"/>
    <w:uiPriority w:val="9"/>
    <w:rsid w:val="001C67B9"/>
    <w:rPr>
      <w:rFonts w:ascii="Open Sans" w:eastAsiaTheme="majorEastAsia" w:hAnsi="Open Sans" w:cstheme="majorBidi"/>
      <w:b/>
      <w:color w:val="1E3D86"/>
      <w:sz w:val="40"/>
      <w:szCs w:val="40"/>
    </w:rPr>
  </w:style>
  <w:style w:type="character" w:customStyle="1" w:styleId="Titolo2Carattere">
    <w:name w:val="Titolo 2 Carattere"/>
    <w:basedOn w:val="Carpredefinitoparagrafo"/>
    <w:link w:val="Titolo2"/>
    <w:uiPriority w:val="9"/>
    <w:rsid w:val="001C67B9"/>
    <w:rPr>
      <w:rFonts w:ascii="Open Sans Semibold" w:eastAsiaTheme="majorEastAsia" w:hAnsi="Open Sans Semibold" w:cstheme="majorBidi"/>
      <w:b/>
      <w:color w:val="1E3D86"/>
      <w:sz w:val="32"/>
      <w:szCs w:val="32"/>
    </w:rPr>
  </w:style>
  <w:style w:type="character" w:customStyle="1" w:styleId="Titolo3Carattere">
    <w:name w:val="Titolo 3 Carattere"/>
    <w:basedOn w:val="Carpredefinitoparagrafo"/>
    <w:link w:val="Titolo3"/>
    <w:uiPriority w:val="9"/>
    <w:rsid w:val="00A37662"/>
    <w:rPr>
      <w:rFonts w:eastAsiaTheme="majorEastAsia" w:cstheme="majorBidi"/>
      <w:color w:val="162C64" w:themeColor="accent1" w:themeShade="BF"/>
      <w:sz w:val="28"/>
      <w:szCs w:val="28"/>
    </w:rPr>
  </w:style>
  <w:style w:type="character" w:customStyle="1" w:styleId="Titolo4Carattere">
    <w:name w:val="Titolo 4 Carattere"/>
    <w:basedOn w:val="Carpredefinitoparagrafo"/>
    <w:link w:val="Titolo4"/>
    <w:uiPriority w:val="9"/>
    <w:semiHidden/>
    <w:rsid w:val="00A37662"/>
    <w:rPr>
      <w:rFonts w:eastAsiaTheme="majorEastAsia" w:cstheme="majorBidi"/>
      <w:i/>
      <w:iCs/>
      <w:color w:val="162C64" w:themeColor="accent1" w:themeShade="BF"/>
    </w:rPr>
  </w:style>
  <w:style w:type="character" w:customStyle="1" w:styleId="Titolo5Carattere">
    <w:name w:val="Titolo 5 Carattere"/>
    <w:basedOn w:val="Carpredefinitoparagrafo"/>
    <w:link w:val="Titolo5"/>
    <w:uiPriority w:val="9"/>
    <w:semiHidden/>
    <w:rsid w:val="00A37662"/>
    <w:rPr>
      <w:rFonts w:eastAsiaTheme="majorEastAsia" w:cstheme="majorBidi"/>
      <w:color w:val="162C64" w:themeColor="accent1" w:themeShade="BF"/>
    </w:rPr>
  </w:style>
  <w:style w:type="character" w:customStyle="1" w:styleId="Titolo6Carattere">
    <w:name w:val="Titolo 6 Carattere"/>
    <w:basedOn w:val="Carpredefinitoparagrafo"/>
    <w:link w:val="Titolo6"/>
    <w:uiPriority w:val="9"/>
    <w:semiHidden/>
    <w:rsid w:val="00A3766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3766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3766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37662"/>
    <w:rPr>
      <w:rFonts w:eastAsiaTheme="majorEastAsia" w:cstheme="majorBidi"/>
      <w:color w:val="272727" w:themeColor="text1" w:themeTint="D8"/>
    </w:rPr>
  </w:style>
  <w:style w:type="paragraph" w:styleId="Titolo">
    <w:name w:val="Title"/>
    <w:aliases w:val="Titolo cover"/>
    <w:basedOn w:val="Normale"/>
    <w:next w:val="Normale"/>
    <w:link w:val="TitoloCarattere"/>
    <w:uiPriority w:val="10"/>
    <w:qFormat/>
    <w:rsid w:val="0093154A"/>
    <w:pPr>
      <w:spacing w:after="80"/>
      <w:contextualSpacing/>
      <w:jc w:val="left"/>
    </w:pPr>
    <w:rPr>
      <w:rFonts w:eastAsiaTheme="majorEastAsia" w:cstheme="majorBidi"/>
      <w:b/>
      <w:color w:val="1E3D86"/>
      <w:spacing w:val="-10"/>
      <w:kern w:val="28"/>
      <w:sz w:val="56"/>
      <w:szCs w:val="56"/>
    </w:rPr>
  </w:style>
  <w:style w:type="character" w:customStyle="1" w:styleId="TitoloCarattere">
    <w:name w:val="Titolo Carattere"/>
    <w:aliases w:val="Titolo cover Carattere"/>
    <w:basedOn w:val="Carpredefinitoparagrafo"/>
    <w:link w:val="Titolo"/>
    <w:uiPriority w:val="10"/>
    <w:rsid w:val="0093154A"/>
    <w:rPr>
      <w:rFonts w:ascii="Open Sans" w:eastAsiaTheme="majorEastAsia" w:hAnsi="Open Sans" w:cstheme="majorBidi"/>
      <w:b/>
      <w:color w:val="1E3D86"/>
      <w:spacing w:val="-10"/>
      <w:kern w:val="28"/>
      <w:sz w:val="56"/>
      <w:szCs w:val="56"/>
    </w:rPr>
  </w:style>
  <w:style w:type="paragraph" w:styleId="Sottotitolo">
    <w:name w:val="Subtitle"/>
    <w:basedOn w:val="Normale"/>
    <w:next w:val="Normale"/>
    <w:link w:val="SottotitoloCarattere"/>
    <w:uiPriority w:val="11"/>
    <w:qFormat/>
    <w:rsid w:val="00A37662"/>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3766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37662"/>
    <w:pPr>
      <w:spacing w:before="160" w:after="160"/>
      <w:jc w:val="center"/>
    </w:pPr>
    <w:rPr>
      <w:i/>
      <w:iCs/>
    </w:rPr>
  </w:style>
  <w:style w:type="character" w:customStyle="1" w:styleId="CitazioneCarattere">
    <w:name w:val="Citazione Carattere"/>
    <w:basedOn w:val="Carpredefinitoparagrafo"/>
    <w:link w:val="Citazione"/>
    <w:uiPriority w:val="29"/>
    <w:rsid w:val="00A37662"/>
    <w:rPr>
      <w:i/>
      <w:iCs/>
      <w:color w:val="404040" w:themeColor="text1" w:themeTint="BF"/>
    </w:rPr>
  </w:style>
  <w:style w:type="paragraph" w:styleId="Paragrafoelenco">
    <w:name w:val="List Paragraph"/>
    <w:basedOn w:val="Normale"/>
    <w:uiPriority w:val="34"/>
    <w:qFormat/>
    <w:rsid w:val="00A37662"/>
    <w:pPr>
      <w:ind w:left="720"/>
      <w:contextualSpacing/>
    </w:pPr>
  </w:style>
  <w:style w:type="character" w:styleId="Enfasiintensa">
    <w:name w:val="Intense Emphasis"/>
    <w:basedOn w:val="Carpredefinitoparagrafo"/>
    <w:uiPriority w:val="21"/>
    <w:qFormat/>
    <w:rsid w:val="00A37662"/>
    <w:rPr>
      <w:i/>
      <w:iCs/>
      <w:color w:val="162C64" w:themeColor="accent1" w:themeShade="BF"/>
    </w:rPr>
  </w:style>
  <w:style w:type="paragraph" w:styleId="Citazioneintensa">
    <w:name w:val="Intense Quote"/>
    <w:basedOn w:val="Normale"/>
    <w:next w:val="Normale"/>
    <w:link w:val="CitazioneintensaCarattere"/>
    <w:uiPriority w:val="30"/>
    <w:qFormat/>
    <w:rsid w:val="00A37662"/>
    <w:pPr>
      <w:pBdr>
        <w:top w:val="single" w:sz="4" w:space="10" w:color="162C64" w:themeColor="accent1" w:themeShade="BF"/>
        <w:bottom w:val="single" w:sz="4" w:space="10" w:color="162C64" w:themeColor="accent1" w:themeShade="BF"/>
      </w:pBdr>
      <w:spacing w:before="360" w:after="360"/>
      <w:ind w:left="864" w:right="864"/>
      <w:jc w:val="center"/>
    </w:pPr>
    <w:rPr>
      <w:i/>
      <w:iCs/>
      <w:color w:val="162C64" w:themeColor="accent1" w:themeShade="BF"/>
    </w:rPr>
  </w:style>
  <w:style w:type="character" w:customStyle="1" w:styleId="CitazioneintensaCarattere">
    <w:name w:val="Citazione intensa Carattere"/>
    <w:basedOn w:val="Carpredefinitoparagrafo"/>
    <w:link w:val="Citazioneintensa"/>
    <w:uiPriority w:val="30"/>
    <w:rsid w:val="00A37662"/>
    <w:rPr>
      <w:i/>
      <w:iCs/>
      <w:color w:val="162C64" w:themeColor="accent1" w:themeShade="BF"/>
    </w:rPr>
  </w:style>
  <w:style w:type="character" w:styleId="Riferimentointenso">
    <w:name w:val="Intense Reference"/>
    <w:basedOn w:val="Carpredefinitoparagrafo"/>
    <w:uiPriority w:val="32"/>
    <w:qFormat/>
    <w:rsid w:val="00A37662"/>
    <w:rPr>
      <w:b/>
      <w:bCs/>
      <w:smallCaps/>
      <w:color w:val="162C64" w:themeColor="accent1" w:themeShade="BF"/>
      <w:spacing w:val="5"/>
    </w:rPr>
  </w:style>
  <w:style w:type="paragraph" w:styleId="Intestazione">
    <w:name w:val="header"/>
    <w:basedOn w:val="Normale"/>
    <w:link w:val="IntestazioneCarattere"/>
    <w:uiPriority w:val="99"/>
    <w:unhideWhenUsed/>
    <w:rsid w:val="00A37662"/>
    <w:pPr>
      <w:tabs>
        <w:tab w:val="center" w:pos="4819"/>
        <w:tab w:val="right" w:pos="9638"/>
      </w:tabs>
    </w:pPr>
  </w:style>
  <w:style w:type="character" w:customStyle="1" w:styleId="IntestazioneCarattere">
    <w:name w:val="Intestazione Carattere"/>
    <w:basedOn w:val="Carpredefinitoparagrafo"/>
    <w:link w:val="Intestazione"/>
    <w:uiPriority w:val="99"/>
    <w:rsid w:val="00A37662"/>
  </w:style>
  <w:style w:type="paragraph" w:styleId="Pidipagina">
    <w:name w:val="footer"/>
    <w:basedOn w:val="Normale"/>
    <w:link w:val="PidipaginaCarattere"/>
    <w:uiPriority w:val="99"/>
    <w:unhideWhenUsed/>
    <w:rsid w:val="00A37662"/>
    <w:pPr>
      <w:tabs>
        <w:tab w:val="center" w:pos="4819"/>
        <w:tab w:val="right" w:pos="9638"/>
      </w:tabs>
    </w:pPr>
  </w:style>
  <w:style w:type="character" w:customStyle="1" w:styleId="PidipaginaCarattere">
    <w:name w:val="Piè di pagina Carattere"/>
    <w:basedOn w:val="Carpredefinitoparagrafo"/>
    <w:link w:val="Pidipagina"/>
    <w:uiPriority w:val="99"/>
    <w:rsid w:val="00A37662"/>
  </w:style>
  <w:style w:type="character" w:styleId="Numeropagina">
    <w:name w:val="page number"/>
    <w:basedOn w:val="Carpredefinitoparagrafo"/>
    <w:uiPriority w:val="99"/>
    <w:semiHidden/>
    <w:unhideWhenUsed/>
    <w:rsid w:val="001C67B9"/>
  </w:style>
  <w:style w:type="paragraph" w:styleId="NormaleWeb">
    <w:name w:val="Normal (Web)"/>
    <w:basedOn w:val="Normale"/>
    <w:uiPriority w:val="99"/>
    <w:semiHidden/>
    <w:unhideWhenUsed/>
    <w:rsid w:val="001C67B9"/>
    <w:pPr>
      <w:spacing w:before="100" w:beforeAutospacing="1" w:after="100" w:afterAutospacing="1"/>
    </w:pPr>
    <w:rPr>
      <w:rFonts w:ascii="Times New Roman" w:eastAsia="Times New Roman" w:hAnsi="Times New Roman" w:cs="Times New Roman"/>
      <w:kern w:val="0"/>
      <w:lang w:eastAsia="it-IT"/>
      <w14:ligatures w14:val="none"/>
    </w:rPr>
  </w:style>
  <w:style w:type="table" w:customStyle="1" w:styleId="Tabellagriglia4-colore11">
    <w:name w:val="Tabella griglia 4 - colore 11"/>
    <w:basedOn w:val="Tabellanormale"/>
    <w:next w:val="Tabellagriglia4-colore1"/>
    <w:uiPriority w:val="49"/>
    <w:rsid w:val="00F04F4D"/>
    <w:rPr>
      <w:kern w:val="0"/>
      <w:sz w:val="22"/>
      <w:szCs w:val="22"/>
      <w14:ligatures w14:val="none"/>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ellagriglia4-colore1">
    <w:name w:val="Grid Table 4 Accent 1"/>
    <w:basedOn w:val="Tabellanormale"/>
    <w:uiPriority w:val="49"/>
    <w:rsid w:val="00F04F4D"/>
    <w:tblPr>
      <w:tblStyleRowBandSize w:val="1"/>
      <w:tblStyleColBandSize w:val="1"/>
      <w:tblBorders>
        <w:top w:val="single" w:sz="4" w:space="0" w:color="557AD9" w:themeColor="accent1" w:themeTint="99"/>
        <w:left w:val="single" w:sz="4" w:space="0" w:color="557AD9" w:themeColor="accent1" w:themeTint="99"/>
        <w:bottom w:val="single" w:sz="4" w:space="0" w:color="557AD9" w:themeColor="accent1" w:themeTint="99"/>
        <w:right w:val="single" w:sz="4" w:space="0" w:color="557AD9" w:themeColor="accent1" w:themeTint="99"/>
        <w:insideH w:val="single" w:sz="4" w:space="0" w:color="557AD9" w:themeColor="accent1" w:themeTint="99"/>
        <w:insideV w:val="single" w:sz="4" w:space="0" w:color="557AD9" w:themeColor="accent1" w:themeTint="99"/>
      </w:tblBorders>
    </w:tblPr>
    <w:tblStylePr w:type="firstRow">
      <w:rPr>
        <w:b/>
        <w:bCs/>
        <w:color w:val="FFFFFF" w:themeColor="background1"/>
      </w:rPr>
      <w:tblPr/>
      <w:tcPr>
        <w:tcBorders>
          <w:top w:val="single" w:sz="4" w:space="0" w:color="1E3C87" w:themeColor="accent1"/>
          <w:left w:val="single" w:sz="4" w:space="0" w:color="1E3C87" w:themeColor="accent1"/>
          <w:bottom w:val="single" w:sz="4" w:space="0" w:color="1E3C87" w:themeColor="accent1"/>
          <w:right w:val="single" w:sz="4" w:space="0" w:color="1E3C87" w:themeColor="accent1"/>
          <w:insideH w:val="nil"/>
          <w:insideV w:val="nil"/>
        </w:tcBorders>
        <w:shd w:val="clear" w:color="auto" w:fill="1E3C87" w:themeFill="accent1"/>
      </w:tcPr>
    </w:tblStylePr>
    <w:tblStylePr w:type="lastRow">
      <w:rPr>
        <w:b/>
        <w:bCs/>
      </w:rPr>
      <w:tblPr/>
      <w:tcPr>
        <w:tcBorders>
          <w:top w:val="double" w:sz="4" w:space="0" w:color="1E3C87" w:themeColor="accent1"/>
        </w:tcBorders>
      </w:tcPr>
    </w:tblStylePr>
    <w:tblStylePr w:type="firstCol">
      <w:rPr>
        <w:b/>
        <w:bCs/>
      </w:rPr>
    </w:tblStylePr>
    <w:tblStylePr w:type="lastCol">
      <w:rPr>
        <w:b/>
        <w:bCs/>
      </w:rPr>
    </w:tblStylePr>
    <w:tblStylePr w:type="band1Vert">
      <w:tblPr/>
      <w:tcPr>
        <w:shd w:val="clear" w:color="auto" w:fill="C6D2F2" w:themeFill="accent1" w:themeFillTint="33"/>
      </w:tcPr>
    </w:tblStylePr>
    <w:tblStylePr w:type="band1Horz">
      <w:tblPr/>
      <w:tcPr>
        <w:shd w:val="clear" w:color="auto" w:fill="C6D2F2" w:themeFill="accent1" w:themeFillTint="33"/>
      </w:tcPr>
    </w:tblStylePr>
  </w:style>
  <w:style w:type="paragraph" w:styleId="Revisione">
    <w:name w:val="Revision"/>
    <w:hidden/>
    <w:uiPriority w:val="99"/>
    <w:semiHidden/>
    <w:rsid w:val="00AE067F"/>
    <w:rPr>
      <w:rFonts w:ascii="Open Sans" w:hAnsi="Open Sans"/>
      <w:color w:val="404040" w:themeColor="text1" w:themeTint="BF"/>
      <w:sz w:val="22"/>
    </w:rPr>
  </w:style>
  <w:style w:type="paragraph" w:styleId="Testofumetto">
    <w:name w:val="Balloon Text"/>
    <w:basedOn w:val="Normale"/>
    <w:link w:val="TestofumettoCarattere"/>
    <w:uiPriority w:val="99"/>
    <w:semiHidden/>
    <w:unhideWhenUsed/>
    <w:rsid w:val="00334A5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34A5A"/>
    <w:rPr>
      <w:rFonts w:ascii="Segoe UI" w:hAnsi="Segoe UI" w:cs="Segoe UI"/>
      <w:color w:val="404040" w:themeColor="text1" w:themeTint="B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304213">
      <w:bodyDiv w:val="1"/>
      <w:marLeft w:val="0"/>
      <w:marRight w:val="0"/>
      <w:marTop w:val="0"/>
      <w:marBottom w:val="0"/>
      <w:divBdr>
        <w:top w:val="none" w:sz="0" w:space="0" w:color="auto"/>
        <w:left w:val="none" w:sz="0" w:space="0" w:color="auto"/>
        <w:bottom w:val="none" w:sz="0" w:space="0" w:color="auto"/>
        <w:right w:val="none" w:sz="0" w:space="0" w:color="auto"/>
      </w:divBdr>
    </w:div>
    <w:div w:id="1080562524">
      <w:bodyDiv w:val="1"/>
      <w:marLeft w:val="0"/>
      <w:marRight w:val="0"/>
      <w:marTop w:val="0"/>
      <w:marBottom w:val="0"/>
      <w:divBdr>
        <w:top w:val="none" w:sz="0" w:space="0" w:color="auto"/>
        <w:left w:val="none" w:sz="0" w:space="0" w:color="auto"/>
        <w:bottom w:val="none" w:sz="0" w:space="0" w:color="auto"/>
        <w:right w:val="none" w:sz="0" w:space="0" w:color="auto"/>
      </w:divBdr>
    </w:div>
    <w:div w:id="1451513813">
      <w:bodyDiv w:val="1"/>
      <w:marLeft w:val="0"/>
      <w:marRight w:val="0"/>
      <w:marTop w:val="0"/>
      <w:marBottom w:val="0"/>
      <w:divBdr>
        <w:top w:val="none" w:sz="0" w:space="0" w:color="auto"/>
        <w:left w:val="none" w:sz="0" w:space="0" w:color="auto"/>
        <w:bottom w:val="none" w:sz="0" w:space="0" w:color="auto"/>
        <w:right w:val="none" w:sz="0" w:space="0" w:color="auto"/>
      </w:divBdr>
    </w:div>
    <w:div w:id="2063478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7.png"/><Relationship Id="rId1" Type="http://schemas.openxmlformats.org/officeDocument/2006/relationships/image" Target="media/image4.png"/><Relationship Id="rId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04173\Desktop\comunicazione%20VEC\NUOVA%20GRAFICA\A4_a.dotx" TargetMode="External"/></Relationships>
</file>

<file path=word/theme/theme1.xml><?xml version="1.0" encoding="utf-8"?>
<a:theme xmlns:a="http://schemas.openxmlformats.org/drawingml/2006/main" name="Tema di Office">
  <a:themeElements>
    <a:clrScheme name="ITA-SLO">
      <a:dk1>
        <a:srgbClr val="000000"/>
      </a:dk1>
      <a:lt1>
        <a:srgbClr val="FFFFFF"/>
      </a:lt1>
      <a:dk2>
        <a:srgbClr val="1D1D1B"/>
      </a:dk2>
      <a:lt2>
        <a:srgbClr val="F6F6F6"/>
      </a:lt2>
      <a:accent1>
        <a:srgbClr val="1E3C87"/>
      </a:accent1>
      <a:accent2>
        <a:srgbClr val="8CC315"/>
      </a:accent2>
      <a:accent3>
        <a:srgbClr val="2CB1A3"/>
      </a:accent3>
      <a:accent4>
        <a:srgbClr val="0F71B5"/>
      </a:accent4>
      <a:accent5>
        <a:srgbClr val="DC5D58"/>
      </a:accent5>
      <a:accent6>
        <a:srgbClr val="000000"/>
      </a:accent6>
      <a:hlink>
        <a:srgbClr val="0432FF"/>
      </a:hlink>
      <a:folHlink>
        <a:srgbClr val="3E7DA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1F998-8E4E-424B-A640-980A890DCF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2240FCE-05D6-4FA3-8E2A-C671948FF452}">
  <ds:schemaRefs>
    <ds:schemaRef ds:uri="http://schemas.microsoft.com/office/2006/documentManagement/types"/>
    <ds:schemaRef ds:uri="http://purl.org/dc/terms/"/>
    <ds:schemaRef ds:uri="http://www.w3.org/XML/1998/namespace"/>
    <ds:schemaRef ds:uri="http://purl.org/dc/dcmitype/"/>
    <ds:schemaRef ds:uri="http://purl.org/dc/elements/1.1/"/>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CD8C0FFF-AC59-4F61-9F7F-3E0822238B6B}">
  <ds:schemaRefs>
    <ds:schemaRef ds:uri="http://schemas.microsoft.com/sharepoint/v3/contenttype/forms"/>
  </ds:schemaRefs>
</ds:datastoreItem>
</file>

<file path=customXml/itemProps4.xml><?xml version="1.0" encoding="utf-8"?>
<ds:datastoreItem xmlns:ds="http://schemas.openxmlformats.org/officeDocument/2006/customXml" ds:itemID="{26ADE6BB-A706-46CE-BFDD-5AE34620A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A4_a</Template>
  <TotalTime>238</TotalTime>
  <Pages>7</Pages>
  <Words>525</Words>
  <Characters>2999</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 Elia Carnimeo</dc:creator>
  <cp:keywords/>
  <dc:description/>
  <cp:lastModifiedBy>Kosic Erika</cp:lastModifiedBy>
  <cp:revision>105</cp:revision>
  <dcterms:created xsi:type="dcterms:W3CDTF">2024-07-12T08:31:00Z</dcterms:created>
  <dcterms:modified xsi:type="dcterms:W3CDTF">2025-09-15T09:57:00Z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0x0101006B45B7D763BB004890832F1CFAA4CDDF</vt:lpwstr>
  </property>
</Properties>
</file>